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7E3F9" w14:textId="77777777" w:rsidR="00AD27C0" w:rsidRPr="00AD27C0" w:rsidRDefault="00AD27C0" w:rsidP="00AD27C0">
      <w:pPr>
        <w:jc w:val="left"/>
        <w:rPr>
          <w:rFonts w:cs="Arial"/>
          <w:b/>
          <w:bCs/>
          <w:sz w:val="36"/>
          <w:szCs w:val="36"/>
          <w:lang w:val="en-GB"/>
        </w:rPr>
      </w:pPr>
    </w:p>
    <w:p w14:paraId="1EF1BF45" w14:textId="0E9815D6" w:rsidR="00B9596C" w:rsidRPr="00AD27C0" w:rsidRDefault="00B9596C" w:rsidP="00B9596C">
      <w:pPr>
        <w:jc w:val="center"/>
        <w:rPr>
          <w:rFonts w:cs="Arial"/>
          <w:b/>
          <w:bCs/>
          <w:lang w:val="en-GB"/>
        </w:rPr>
      </w:pPr>
      <w:r w:rsidRPr="00AD27C0">
        <w:rPr>
          <w:rFonts w:cs="Arial"/>
          <w:b/>
          <w:bCs/>
          <w:lang w:val="en-GB"/>
        </w:rPr>
        <w:t>CONFIDENTIALITY AGREEMENT N</w:t>
      </w:r>
      <w:r w:rsidRPr="00EF4B2B">
        <w:rPr>
          <w:rFonts w:cs="Arial"/>
          <w:b/>
          <w:bCs/>
          <w:highlight w:val="cyan"/>
          <w:lang w:val="en-GB"/>
        </w:rPr>
        <w:t>°</w:t>
      </w:r>
      <w:r w:rsidR="00EF4B2B" w:rsidRPr="00EF4B2B">
        <w:rPr>
          <w:rFonts w:cs="Arial"/>
          <w:b/>
          <w:bCs/>
          <w:highlight w:val="cyan"/>
          <w:lang w:val="en-GB"/>
        </w:rPr>
        <w:t xml:space="preserve"> to be completed by MBDA</w:t>
      </w:r>
    </w:p>
    <w:p w14:paraId="3B437EA0" w14:textId="77777777" w:rsidR="00B9596C" w:rsidRPr="00AD27C0" w:rsidRDefault="00B9596C" w:rsidP="00B9596C">
      <w:pPr>
        <w:jc w:val="center"/>
        <w:rPr>
          <w:rFonts w:cs="Arial"/>
          <w:b/>
          <w:bCs/>
          <w:lang w:val="en-GB"/>
        </w:rPr>
      </w:pPr>
    </w:p>
    <w:p w14:paraId="275DA1AF" w14:textId="77777777" w:rsidR="00B9596C" w:rsidRPr="00AD27C0" w:rsidRDefault="00B9596C" w:rsidP="00B9596C">
      <w:pPr>
        <w:rPr>
          <w:rFonts w:cs="Arial"/>
          <w:lang w:val="en-US"/>
        </w:rPr>
      </w:pPr>
      <w:r w:rsidRPr="00AD27C0">
        <w:rPr>
          <w:rFonts w:cs="Arial"/>
          <w:lang w:val="en-US"/>
        </w:rPr>
        <w:t>Between :</w:t>
      </w:r>
    </w:p>
    <w:p w14:paraId="4E107D15" w14:textId="77777777" w:rsidR="00B9596C" w:rsidRPr="00AD27C0" w:rsidRDefault="00B9596C" w:rsidP="00B9596C">
      <w:pPr>
        <w:rPr>
          <w:rFonts w:cs="Arial"/>
          <w:lang w:val="en-US"/>
        </w:rPr>
      </w:pPr>
    </w:p>
    <w:p w14:paraId="699B658B" w14:textId="77777777" w:rsidR="00B9596C" w:rsidRPr="00AD27C0" w:rsidRDefault="00B9596C" w:rsidP="00B9596C">
      <w:pPr>
        <w:rPr>
          <w:rFonts w:cs="Arial"/>
          <w:lang w:val="en-US"/>
        </w:rPr>
      </w:pPr>
    </w:p>
    <w:p w14:paraId="09937A50" w14:textId="267AFC5A" w:rsidR="00B9596C" w:rsidRPr="00AD27C0" w:rsidRDefault="00B9596C" w:rsidP="00341F1E">
      <w:pPr>
        <w:rPr>
          <w:rFonts w:cs="Arial"/>
          <w:lang w:val="en-US"/>
        </w:rPr>
      </w:pPr>
      <w:r w:rsidRPr="00AD27C0">
        <w:rPr>
          <w:rFonts w:cs="Arial"/>
          <w:b/>
          <w:lang w:val="en-US"/>
        </w:rPr>
        <w:t xml:space="preserve">MBDA France, </w:t>
      </w:r>
      <w:r w:rsidRPr="00AD27C0">
        <w:rPr>
          <w:rFonts w:cs="Arial"/>
          <w:lang w:val="en-US"/>
        </w:rPr>
        <w:t>French Société par Actions Simplifiée having a capital of € 36.836.054</w:t>
      </w:r>
      <w:proofErr w:type="gramStart"/>
      <w:r w:rsidRPr="00AD27C0">
        <w:rPr>
          <w:rFonts w:cs="Arial"/>
          <w:lang w:val="en-US"/>
        </w:rPr>
        <w:t>,75</w:t>
      </w:r>
      <w:proofErr w:type="gramEnd"/>
      <w:r w:rsidR="005729D2" w:rsidRPr="00AD27C0">
        <w:rPr>
          <w:rFonts w:cs="Arial"/>
          <w:lang w:val="en-US"/>
        </w:rPr>
        <w:t xml:space="preserve"> €</w:t>
      </w:r>
      <w:r w:rsidR="005703A1" w:rsidRPr="00AD27C0">
        <w:rPr>
          <w:rFonts w:cs="Arial"/>
          <w:lang w:val="en-US"/>
        </w:rPr>
        <w:t xml:space="preserve"> registered on the Trade and </w:t>
      </w:r>
      <w:r w:rsidRPr="00AD27C0">
        <w:rPr>
          <w:rFonts w:cs="Arial"/>
          <w:lang w:val="en-US"/>
        </w:rPr>
        <w:t>Compan</w:t>
      </w:r>
      <w:r w:rsidR="005703A1" w:rsidRPr="00AD27C0">
        <w:rPr>
          <w:rFonts w:cs="Arial"/>
          <w:lang w:val="en-US"/>
        </w:rPr>
        <w:t>ies</w:t>
      </w:r>
      <w:r w:rsidRPr="00AD27C0">
        <w:rPr>
          <w:rFonts w:cs="Arial"/>
          <w:lang w:val="en-US"/>
        </w:rPr>
        <w:t xml:space="preserve"> Register in Nanterre</w:t>
      </w:r>
      <w:r w:rsidR="005703A1" w:rsidRPr="00AD27C0">
        <w:rPr>
          <w:rFonts w:cs="Arial"/>
          <w:lang w:val="en-US"/>
        </w:rPr>
        <w:t>, France under the number</w:t>
      </w:r>
      <w:r w:rsidRPr="00AD27C0">
        <w:rPr>
          <w:rFonts w:cs="Arial"/>
          <w:lang w:val="en-US"/>
        </w:rPr>
        <w:t xml:space="preserve"> 378 168 470, having its registered office at 1, avenue </w:t>
      </w:r>
      <w:proofErr w:type="spellStart"/>
      <w:r w:rsidRPr="00AD27C0">
        <w:rPr>
          <w:rFonts w:cs="Arial"/>
          <w:lang w:val="en-US"/>
        </w:rPr>
        <w:t>Réaumur</w:t>
      </w:r>
      <w:proofErr w:type="spellEnd"/>
      <w:r w:rsidRPr="00AD27C0">
        <w:rPr>
          <w:rFonts w:cs="Arial"/>
          <w:lang w:val="en-US"/>
        </w:rPr>
        <w:t xml:space="preserve"> 92350 </w:t>
      </w:r>
      <w:r w:rsidR="005729D2" w:rsidRPr="00AD27C0">
        <w:rPr>
          <w:rFonts w:cs="Arial"/>
          <w:lang w:val="en-US"/>
        </w:rPr>
        <w:t xml:space="preserve">Le Plessis-Robinson, </w:t>
      </w:r>
      <w:r w:rsidR="005703A1" w:rsidRPr="00AD27C0">
        <w:rPr>
          <w:rFonts w:cs="Arial"/>
          <w:lang w:val="en-US"/>
        </w:rPr>
        <w:t>France</w:t>
      </w:r>
      <w:r w:rsidRPr="00AD27C0">
        <w:rPr>
          <w:rFonts w:cs="Arial"/>
          <w:lang w:val="en-US"/>
        </w:rPr>
        <w:t xml:space="preserve">, </w:t>
      </w:r>
      <w:r w:rsidR="00341F1E">
        <w:rPr>
          <w:rFonts w:cs="Arial"/>
          <w:spacing w:val="-3"/>
          <w:lang w:val="en-US"/>
        </w:rPr>
        <w:t>as</w:t>
      </w:r>
      <w:r w:rsidR="005703A1" w:rsidRPr="00AD27C0">
        <w:rPr>
          <w:rFonts w:cs="Arial"/>
          <w:spacing w:val="-3"/>
          <w:lang w:val="en-US"/>
        </w:rPr>
        <w:t xml:space="preserve"> </w:t>
      </w:r>
      <w:r w:rsidRPr="00AD27C0">
        <w:rPr>
          <w:rFonts w:cs="Arial"/>
          <w:lang w:val="en-US"/>
        </w:rPr>
        <w:t xml:space="preserve">represented by </w:t>
      </w:r>
      <w:r w:rsidR="00466E28" w:rsidRPr="00FB4E17">
        <w:rPr>
          <w:lang w:val="en-US"/>
        </w:rPr>
        <w:t>Harold Vandenbossche</w:t>
      </w:r>
      <w:r w:rsidR="00F4303E" w:rsidRPr="00AD27C0">
        <w:rPr>
          <w:rFonts w:cs="Arial"/>
          <w:lang w:val="en-US"/>
        </w:rPr>
        <w:t xml:space="preserve"> </w:t>
      </w:r>
      <w:r w:rsidR="00341F1E" w:rsidRPr="00AD27C0">
        <w:rPr>
          <w:rFonts w:cs="Arial"/>
          <w:lang w:val="en-US"/>
        </w:rPr>
        <w:t xml:space="preserve">in its quality of </w:t>
      </w:r>
      <w:r w:rsidR="00F4303E" w:rsidRPr="00AD27C0">
        <w:rPr>
          <w:rFonts w:cs="Arial"/>
          <w:lang w:val="en-US"/>
        </w:rPr>
        <w:t>Director of Major Equipment Procurement France,</w:t>
      </w:r>
      <w:r w:rsidR="00341F1E" w:rsidRPr="00341F1E">
        <w:rPr>
          <w:rFonts w:cs="Arial"/>
          <w:lang w:val="en-US"/>
        </w:rPr>
        <w:t xml:space="preserve"> </w:t>
      </w:r>
      <w:r w:rsidR="00341F1E">
        <w:rPr>
          <w:rFonts w:cs="Arial"/>
          <w:lang w:val="en-US"/>
        </w:rPr>
        <w:t>duly empowered for the purposes hereof,</w:t>
      </w:r>
    </w:p>
    <w:p w14:paraId="79C8095A" w14:textId="77777777" w:rsidR="00B9596C" w:rsidRPr="00AD27C0" w:rsidRDefault="00B9596C" w:rsidP="00B9596C">
      <w:pPr>
        <w:rPr>
          <w:rFonts w:cs="Arial"/>
          <w:lang w:val="en-US"/>
        </w:rPr>
      </w:pPr>
    </w:p>
    <w:p w14:paraId="0A1BCE0A" w14:textId="77777777" w:rsidR="00B9596C" w:rsidRPr="00AD27C0" w:rsidRDefault="00B9596C" w:rsidP="00B9596C">
      <w:pPr>
        <w:rPr>
          <w:rFonts w:cs="Arial"/>
          <w:lang w:val="en-US"/>
        </w:rPr>
      </w:pPr>
      <w:r w:rsidRPr="00AD27C0">
        <w:rPr>
          <w:rFonts w:cs="Arial"/>
          <w:lang w:val="en-US"/>
        </w:rPr>
        <w:t>hereinafter referred to as “MBDA France”</w:t>
      </w:r>
    </w:p>
    <w:p w14:paraId="67BC1159" w14:textId="77777777" w:rsidR="005703A1" w:rsidRPr="00AD27C0" w:rsidRDefault="005703A1" w:rsidP="00B9596C">
      <w:pPr>
        <w:rPr>
          <w:rFonts w:cs="Arial"/>
          <w:lang w:val="en-US"/>
        </w:rPr>
      </w:pPr>
    </w:p>
    <w:p w14:paraId="34F27A9E" w14:textId="77777777" w:rsidR="005703A1" w:rsidRPr="00AD27C0" w:rsidRDefault="005703A1" w:rsidP="00B9596C">
      <w:pPr>
        <w:rPr>
          <w:rFonts w:cs="Arial"/>
          <w:lang w:val="en-US"/>
        </w:rPr>
      </w:pPr>
    </w:p>
    <w:p w14:paraId="5556DFD5" w14:textId="77777777" w:rsidR="00B9596C" w:rsidRPr="00AD27C0" w:rsidRDefault="00B9596C" w:rsidP="00B9596C">
      <w:pPr>
        <w:rPr>
          <w:rFonts w:cs="Arial"/>
          <w:b/>
          <w:lang w:val="en-US"/>
        </w:rPr>
      </w:pPr>
      <w:r w:rsidRPr="00AD27C0">
        <w:rPr>
          <w:rFonts w:cs="Arial"/>
          <w:lang w:val="en-US"/>
        </w:rPr>
        <w:t>And :</w:t>
      </w:r>
    </w:p>
    <w:p w14:paraId="00D5BF75" w14:textId="77777777" w:rsidR="00B9596C" w:rsidRPr="00AD27C0" w:rsidRDefault="00B9596C" w:rsidP="00B9596C">
      <w:pPr>
        <w:rPr>
          <w:rFonts w:cs="Arial"/>
          <w:b/>
          <w:lang w:val="en-US"/>
        </w:rPr>
      </w:pPr>
    </w:p>
    <w:p w14:paraId="231E8D26" w14:textId="38D0256B" w:rsidR="00341F1E" w:rsidRPr="00AD27C0" w:rsidRDefault="00EF4B2B" w:rsidP="00546A48">
      <w:pPr>
        <w:rPr>
          <w:rFonts w:cs="Arial"/>
          <w:lang w:val="en-US"/>
        </w:rPr>
      </w:pPr>
      <w:permStart w:id="1252815998" w:edGrp="everyone"/>
      <w:r w:rsidRPr="00C85988">
        <w:rPr>
          <w:rFonts w:cs="Arial"/>
          <w:b/>
          <w:lang w:val="en-US"/>
        </w:rPr>
        <w:t>Name of the SUPPLIER</w:t>
      </w:r>
      <w:r w:rsidR="00B9596C" w:rsidRPr="00C85988">
        <w:rPr>
          <w:rFonts w:cs="Arial"/>
          <w:lang w:val="en-US"/>
        </w:rPr>
        <w:t xml:space="preserve"> having a capital of</w:t>
      </w:r>
      <w:r w:rsidRPr="00C85988">
        <w:rPr>
          <w:rFonts w:cs="Arial"/>
          <w:lang w:val="en-US"/>
        </w:rPr>
        <w:t xml:space="preserve"> XX</w:t>
      </w:r>
      <w:r w:rsidR="00B9596C" w:rsidRPr="00C85988">
        <w:rPr>
          <w:rFonts w:cs="Arial"/>
          <w:lang w:val="en-US"/>
        </w:rPr>
        <w:t xml:space="preserve">, </w:t>
      </w:r>
      <w:r w:rsidR="005703A1" w:rsidRPr="00C85988">
        <w:rPr>
          <w:rFonts w:cs="Arial"/>
          <w:lang w:val="en-US"/>
        </w:rPr>
        <w:t xml:space="preserve">registered on the Trade and </w:t>
      </w:r>
      <w:r w:rsidR="00B9596C" w:rsidRPr="00C85988">
        <w:rPr>
          <w:rFonts w:cs="Arial"/>
          <w:lang w:val="en-US"/>
        </w:rPr>
        <w:t>Compan</w:t>
      </w:r>
      <w:r w:rsidR="005703A1" w:rsidRPr="00C85988">
        <w:rPr>
          <w:rFonts w:cs="Arial"/>
          <w:lang w:val="en-US"/>
        </w:rPr>
        <w:t>ies</w:t>
      </w:r>
      <w:r w:rsidR="00B9596C" w:rsidRPr="00C85988">
        <w:rPr>
          <w:rFonts w:cs="Arial"/>
          <w:lang w:val="en-US"/>
        </w:rPr>
        <w:t xml:space="preserve"> Register</w:t>
      </w:r>
      <w:r w:rsidR="005729D2" w:rsidRPr="00C85988">
        <w:rPr>
          <w:rFonts w:cs="Arial"/>
          <w:lang w:val="en-US"/>
        </w:rPr>
        <w:t xml:space="preserve"> in</w:t>
      </w:r>
      <w:r w:rsidRPr="00C85988">
        <w:rPr>
          <w:rFonts w:cs="Arial"/>
          <w:lang w:val="en-US"/>
        </w:rPr>
        <w:t xml:space="preserve"> XX</w:t>
      </w:r>
      <w:r w:rsidR="005703A1" w:rsidRPr="00C85988">
        <w:rPr>
          <w:rFonts w:cs="Arial"/>
          <w:lang w:val="en-US"/>
        </w:rPr>
        <w:t xml:space="preserve"> under the number</w:t>
      </w:r>
      <w:r w:rsidRPr="00C85988">
        <w:rPr>
          <w:rFonts w:cs="Arial"/>
          <w:lang w:val="en-US"/>
        </w:rPr>
        <w:t xml:space="preserve"> </w:t>
      </w:r>
      <w:r w:rsidRPr="00C85988">
        <w:rPr>
          <w:rFonts w:cs="Arial"/>
          <w:lang w:val="en-US"/>
        </w:rPr>
        <w:t>XX</w:t>
      </w:r>
      <w:r w:rsidR="00B9596C" w:rsidRPr="00C85988">
        <w:rPr>
          <w:rFonts w:cs="Arial"/>
          <w:lang w:val="en-US"/>
        </w:rPr>
        <w:t>, having its registered office at</w:t>
      </w:r>
      <w:r w:rsidRPr="00C85988">
        <w:rPr>
          <w:rFonts w:cs="Arial"/>
          <w:lang w:val="en-US"/>
        </w:rPr>
        <w:t xml:space="preserve"> </w:t>
      </w:r>
      <w:r w:rsidRPr="00C85988">
        <w:rPr>
          <w:rFonts w:cs="Arial"/>
          <w:lang w:val="en-US"/>
        </w:rPr>
        <w:t>XX</w:t>
      </w:r>
      <w:r w:rsidR="00B9596C" w:rsidRPr="00C85988">
        <w:rPr>
          <w:rFonts w:cs="Arial"/>
          <w:lang w:val="en-US"/>
        </w:rPr>
        <w:t xml:space="preserve"> </w:t>
      </w:r>
      <w:r w:rsidR="00341F1E" w:rsidRPr="00C85988">
        <w:rPr>
          <w:rFonts w:cs="Arial"/>
          <w:spacing w:val="-3"/>
          <w:lang w:val="en-US"/>
        </w:rPr>
        <w:t xml:space="preserve">as </w:t>
      </w:r>
      <w:r w:rsidR="00341F1E" w:rsidRPr="00C85988">
        <w:rPr>
          <w:rFonts w:cs="Arial"/>
          <w:lang w:val="en-US"/>
        </w:rPr>
        <w:t>represented by</w:t>
      </w:r>
      <w:r w:rsidRPr="00C85988">
        <w:rPr>
          <w:rFonts w:cs="Arial"/>
          <w:lang w:val="en-US"/>
        </w:rPr>
        <w:t xml:space="preserve"> </w:t>
      </w:r>
      <w:r w:rsidRPr="00C85988">
        <w:rPr>
          <w:rFonts w:cs="Arial"/>
          <w:lang w:val="en-US"/>
        </w:rPr>
        <w:t>XX</w:t>
      </w:r>
      <w:r w:rsidRPr="00C85988">
        <w:rPr>
          <w:rFonts w:cs="Arial"/>
          <w:lang w:val="en-US"/>
        </w:rPr>
        <w:t xml:space="preserve"> </w:t>
      </w:r>
      <w:r w:rsidR="001C34D1" w:rsidRPr="00C85988">
        <w:rPr>
          <w:rFonts w:cs="Arial"/>
          <w:lang w:val="en-US"/>
        </w:rPr>
        <w:t>in its quality of</w:t>
      </w:r>
      <w:r w:rsidRPr="00C85988">
        <w:rPr>
          <w:rFonts w:cs="Arial"/>
          <w:lang w:val="en-US"/>
        </w:rPr>
        <w:t xml:space="preserve"> </w:t>
      </w:r>
      <w:r w:rsidRPr="00C85988">
        <w:rPr>
          <w:rFonts w:cs="Arial"/>
          <w:lang w:val="en-US"/>
        </w:rPr>
        <w:t>XX</w:t>
      </w:r>
      <w:r w:rsidR="00B9596C" w:rsidRPr="00C85988">
        <w:rPr>
          <w:rFonts w:cs="Arial"/>
          <w:lang w:val="en-US"/>
        </w:rPr>
        <w:t>,</w:t>
      </w:r>
      <w:r w:rsidR="00341F1E" w:rsidRPr="00C85988">
        <w:rPr>
          <w:rFonts w:cs="Arial"/>
          <w:lang w:val="en-US"/>
        </w:rPr>
        <w:t xml:space="preserve"> duly empowered for the purposes hereof</w:t>
      </w:r>
      <w:r w:rsidR="00383FCA" w:rsidRPr="00C85988">
        <w:rPr>
          <w:rFonts w:cs="Arial"/>
          <w:lang w:val="en-US"/>
        </w:rPr>
        <w:t>,</w:t>
      </w:r>
    </w:p>
    <w:permEnd w:id="1252815998"/>
    <w:p w14:paraId="6619B3A2" w14:textId="77777777" w:rsidR="00B9596C" w:rsidRPr="00AD27C0" w:rsidRDefault="00B9596C" w:rsidP="005703A1">
      <w:pPr>
        <w:rPr>
          <w:rFonts w:cs="Arial"/>
          <w:lang w:val="en-US"/>
        </w:rPr>
      </w:pPr>
    </w:p>
    <w:p w14:paraId="030D487A" w14:textId="77777777" w:rsidR="00B9596C" w:rsidRPr="00AD27C0" w:rsidRDefault="00B9596C" w:rsidP="00B9596C">
      <w:pPr>
        <w:rPr>
          <w:rFonts w:cs="Arial"/>
          <w:lang w:val="en-US"/>
        </w:rPr>
      </w:pPr>
    </w:p>
    <w:p w14:paraId="2FA21A6E" w14:textId="72CCD577" w:rsidR="00B9596C" w:rsidRPr="00AD27C0" w:rsidRDefault="00B9596C" w:rsidP="0001388D">
      <w:pPr>
        <w:rPr>
          <w:rFonts w:cs="Arial"/>
          <w:lang w:val="en-US"/>
        </w:rPr>
      </w:pPr>
      <w:r w:rsidRPr="00AD27C0">
        <w:rPr>
          <w:rFonts w:cs="Arial"/>
          <w:lang w:val="en-US"/>
        </w:rPr>
        <w:t xml:space="preserve">hereinafter referred to as the </w:t>
      </w:r>
      <w:r w:rsidR="00CE506C">
        <w:rPr>
          <w:rFonts w:cs="Arial"/>
          <w:lang w:val="en-US"/>
        </w:rPr>
        <w:t>“</w:t>
      </w:r>
      <w:r w:rsidRPr="00AD27C0">
        <w:rPr>
          <w:rFonts w:cs="Arial"/>
          <w:lang w:val="en-US"/>
        </w:rPr>
        <w:t>SUPPLIER”</w:t>
      </w:r>
      <w:r w:rsidR="00F4303E" w:rsidRPr="00AD27C0">
        <w:rPr>
          <w:rFonts w:cs="Arial"/>
          <w:lang w:val="en-US"/>
        </w:rPr>
        <w:t>,</w:t>
      </w:r>
    </w:p>
    <w:p w14:paraId="78DCCAF2" w14:textId="77777777" w:rsidR="00B9596C" w:rsidRPr="00AD27C0" w:rsidRDefault="00B9596C" w:rsidP="00B9596C">
      <w:pPr>
        <w:rPr>
          <w:rFonts w:cs="Arial"/>
          <w:lang w:val="en-US"/>
        </w:rPr>
      </w:pPr>
    </w:p>
    <w:p w14:paraId="4962A6B7" w14:textId="77777777" w:rsidR="00B9596C" w:rsidRPr="00AD27C0" w:rsidRDefault="00B9596C" w:rsidP="00B9596C">
      <w:pPr>
        <w:rPr>
          <w:rFonts w:cs="Arial"/>
          <w:lang w:val="en-US"/>
        </w:rPr>
      </w:pPr>
    </w:p>
    <w:p w14:paraId="68A29D9C" w14:textId="2B9E064B" w:rsidR="00B9596C" w:rsidRPr="00AD27C0" w:rsidRDefault="00B9596C" w:rsidP="00B9596C">
      <w:pPr>
        <w:rPr>
          <w:rFonts w:cs="Arial"/>
          <w:lang w:val="en-US"/>
        </w:rPr>
      </w:pPr>
      <w:r w:rsidRPr="00AD27C0">
        <w:rPr>
          <w:rFonts w:cs="Arial"/>
          <w:lang w:val="en-US"/>
        </w:rPr>
        <w:t>hereina</w:t>
      </w:r>
      <w:r w:rsidR="00546A48">
        <w:rPr>
          <w:rFonts w:cs="Arial"/>
          <w:lang w:val="en-US"/>
        </w:rPr>
        <w:t xml:space="preserve">fter </w:t>
      </w:r>
      <w:r w:rsidR="0062327F">
        <w:rPr>
          <w:rFonts w:cs="Arial"/>
          <w:lang w:val="en-US"/>
        </w:rPr>
        <w:t>referred to</w:t>
      </w:r>
      <w:r w:rsidR="00546A48">
        <w:rPr>
          <w:rFonts w:cs="Arial"/>
          <w:lang w:val="en-US"/>
        </w:rPr>
        <w:t xml:space="preserve"> individually as a </w:t>
      </w:r>
      <w:r w:rsidR="00546A48" w:rsidRPr="00AD27C0">
        <w:rPr>
          <w:rFonts w:cs="Arial"/>
          <w:lang w:val="en-US"/>
        </w:rPr>
        <w:t>“</w:t>
      </w:r>
      <w:r w:rsidR="00546A48">
        <w:rPr>
          <w:rFonts w:cs="Arial"/>
          <w:lang w:val="en-US"/>
        </w:rPr>
        <w:t>Party</w:t>
      </w:r>
      <w:r w:rsidR="00546A48" w:rsidRPr="00AD27C0">
        <w:rPr>
          <w:rFonts w:cs="Arial"/>
          <w:lang w:val="en-US"/>
        </w:rPr>
        <w:t>“</w:t>
      </w:r>
      <w:r w:rsidR="00546A48">
        <w:rPr>
          <w:rFonts w:cs="Arial"/>
          <w:lang w:val="en-US"/>
        </w:rPr>
        <w:t xml:space="preserve"> and collectively as the </w:t>
      </w:r>
      <w:r w:rsidR="00546A48" w:rsidRPr="00AD27C0">
        <w:rPr>
          <w:rFonts w:cs="Arial"/>
          <w:lang w:val="en-US"/>
        </w:rPr>
        <w:t>“</w:t>
      </w:r>
      <w:r w:rsidR="00546A48">
        <w:rPr>
          <w:rFonts w:cs="Arial"/>
          <w:lang w:val="en-US"/>
        </w:rPr>
        <w:t>Parties</w:t>
      </w:r>
      <w:r w:rsidR="00546A48" w:rsidRPr="00AD27C0">
        <w:rPr>
          <w:rFonts w:cs="Arial"/>
          <w:lang w:val="en-US"/>
        </w:rPr>
        <w:t>”</w:t>
      </w:r>
      <w:r w:rsidRPr="00AD27C0">
        <w:rPr>
          <w:rFonts w:cs="Arial"/>
          <w:lang w:val="en-US"/>
        </w:rPr>
        <w:t>.</w:t>
      </w:r>
    </w:p>
    <w:p w14:paraId="41854F6D" w14:textId="77777777" w:rsidR="00B9596C" w:rsidRPr="00AD27C0" w:rsidRDefault="00B9596C" w:rsidP="00B9596C">
      <w:pPr>
        <w:rPr>
          <w:rFonts w:cs="Arial"/>
          <w:lang w:val="en-US"/>
        </w:rPr>
      </w:pPr>
    </w:p>
    <w:p w14:paraId="0FE4B567" w14:textId="77777777" w:rsidR="00B9596C" w:rsidRDefault="00B9596C" w:rsidP="00B9596C">
      <w:pPr>
        <w:rPr>
          <w:rFonts w:cs="Arial"/>
          <w:lang w:val="en-US"/>
        </w:rPr>
      </w:pPr>
    </w:p>
    <w:p w14:paraId="4D81FBB9" w14:textId="77777777" w:rsidR="00595B6F" w:rsidRPr="00AD27C0" w:rsidRDefault="00595B6F" w:rsidP="00595B6F">
      <w:pPr>
        <w:rPr>
          <w:rFonts w:cs="Arial"/>
          <w:b/>
          <w:bCs/>
          <w:lang w:val="en-US"/>
        </w:rPr>
      </w:pPr>
      <w:r w:rsidRPr="00AD27C0">
        <w:rPr>
          <w:rFonts w:cs="Arial"/>
          <w:b/>
          <w:bCs/>
          <w:lang w:val="en-US"/>
        </w:rPr>
        <w:t xml:space="preserve">WHEREAS </w:t>
      </w:r>
    </w:p>
    <w:p w14:paraId="0EA2D29C" w14:textId="77777777" w:rsidR="00595B6F" w:rsidRDefault="00595B6F" w:rsidP="00595B6F">
      <w:pPr>
        <w:rPr>
          <w:rFonts w:cs="Arial"/>
          <w:lang w:val="en-US"/>
        </w:rPr>
      </w:pPr>
    </w:p>
    <w:p w14:paraId="17765B74" w14:textId="5D986CA0" w:rsidR="00595B6F" w:rsidRPr="00EF5B69" w:rsidRDefault="00EF5B69" w:rsidP="00EF5B69">
      <w:pPr>
        <w:pStyle w:val="Paragraphedeliste"/>
        <w:numPr>
          <w:ilvl w:val="0"/>
          <w:numId w:val="43"/>
        </w:numPr>
        <w:tabs>
          <w:tab w:val="left" w:pos="284"/>
        </w:tabs>
        <w:ind w:left="284" w:hanging="284"/>
        <w:rPr>
          <w:rFonts w:cs="Arial"/>
          <w:lang w:val="en-US"/>
        </w:rPr>
      </w:pPr>
      <w:r w:rsidRPr="007010FC">
        <w:rPr>
          <w:rFonts w:cs="Arial"/>
          <w:lang w:val="en-GB"/>
        </w:rPr>
        <w:t>MBDA France has been awarded the contract</w:t>
      </w:r>
      <w:r>
        <w:rPr>
          <w:rFonts w:cs="Arial"/>
          <w:lang w:val="en-GB"/>
        </w:rPr>
        <w:t xml:space="preserve"> </w:t>
      </w:r>
      <w:r w:rsidR="00403CE1">
        <w:rPr>
          <w:rFonts w:cs="Arial"/>
          <w:lang w:val="en-GB"/>
        </w:rPr>
        <w:t xml:space="preserve">(the ”Prime Contract”) </w:t>
      </w:r>
      <w:r>
        <w:rPr>
          <w:rFonts w:cs="Arial"/>
          <w:lang w:val="en-GB"/>
        </w:rPr>
        <w:t>related to</w:t>
      </w:r>
      <w:proofErr w:type="spellStart"/>
      <w:r>
        <w:rPr>
          <w:rFonts w:cs="Arial"/>
          <w:lang w:val="en-US"/>
        </w:rPr>
        <w:t>t</w:t>
      </w:r>
      <w:r w:rsidR="00595B6F" w:rsidRPr="00EF5B69">
        <w:rPr>
          <w:rFonts w:cs="Arial"/>
          <w:lang w:val="en-US"/>
        </w:rPr>
        <w:t>heComplex</w:t>
      </w:r>
      <w:proofErr w:type="spellEnd"/>
      <w:r w:rsidR="00595B6F" w:rsidRPr="00EF5B69">
        <w:rPr>
          <w:rFonts w:cs="Arial"/>
          <w:lang w:val="en-US"/>
        </w:rPr>
        <w:t xml:space="preserve"> Weapons Innovation Technology Partnership (“CW ITP”)</w:t>
      </w:r>
      <w:r>
        <w:rPr>
          <w:rFonts w:cs="Arial"/>
          <w:lang w:val="en-US"/>
        </w:rPr>
        <w:t>, which</w:t>
      </w:r>
      <w:r w:rsidR="00595B6F" w:rsidRPr="00EF5B69">
        <w:rPr>
          <w:rFonts w:cs="Arial"/>
          <w:lang w:val="en-US"/>
        </w:rPr>
        <w:t xml:space="preserve"> is a joint ambition of the United Kingdom Ministry of </w:t>
      </w:r>
      <w:proofErr w:type="spellStart"/>
      <w:r w:rsidR="00595B6F" w:rsidRPr="00EF5B69">
        <w:rPr>
          <w:rFonts w:cs="Arial"/>
          <w:lang w:val="en-US"/>
        </w:rPr>
        <w:t>Defence</w:t>
      </w:r>
      <w:proofErr w:type="spellEnd"/>
      <w:r w:rsidR="00595B6F" w:rsidRPr="00EF5B69">
        <w:rPr>
          <w:rFonts w:cs="Arial"/>
          <w:lang w:val="en-US"/>
        </w:rPr>
        <w:t xml:space="preserve"> (“UK </w:t>
      </w:r>
      <w:proofErr w:type="spellStart"/>
      <w:r w:rsidR="00595B6F" w:rsidRPr="00EF5B69">
        <w:rPr>
          <w:rFonts w:cs="Arial"/>
          <w:lang w:val="en-US"/>
        </w:rPr>
        <w:t>MoD</w:t>
      </w:r>
      <w:proofErr w:type="spellEnd"/>
      <w:r w:rsidR="00595B6F" w:rsidRPr="00EF5B69">
        <w:rPr>
          <w:rFonts w:cs="Arial"/>
          <w:lang w:val="en-US"/>
        </w:rPr>
        <w:t xml:space="preserve">”) and the French Direction </w:t>
      </w:r>
      <w:proofErr w:type="spellStart"/>
      <w:r w:rsidR="00595B6F" w:rsidRPr="00EF5B69">
        <w:rPr>
          <w:rFonts w:cs="Arial"/>
          <w:lang w:val="en-US"/>
        </w:rPr>
        <w:t>Générale</w:t>
      </w:r>
      <w:proofErr w:type="spellEnd"/>
      <w:r w:rsidR="00595B6F" w:rsidRPr="00EF5B69">
        <w:rPr>
          <w:rFonts w:cs="Arial"/>
          <w:lang w:val="en-US"/>
        </w:rPr>
        <w:t xml:space="preserve"> de  </w:t>
      </w:r>
      <w:proofErr w:type="spellStart"/>
      <w:r w:rsidR="00595B6F" w:rsidRPr="00EF5B69">
        <w:rPr>
          <w:rFonts w:cs="Arial"/>
          <w:lang w:val="en-US"/>
        </w:rPr>
        <w:t>l’Armement</w:t>
      </w:r>
      <w:proofErr w:type="spellEnd"/>
      <w:r w:rsidR="00595B6F" w:rsidRPr="00EF5B69">
        <w:rPr>
          <w:rFonts w:cs="Arial"/>
          <w:lang w:val="en-US"/>
        </w:rPr>
        <w:t xml:space="preserve"> (“DGA”), duly represented by </w:t>
      </w:r>
      <w:proofErr w:type="spellStart"/>
      <w:r w:rsidR="00595B6F" w:rsidRPr="00EF5B69">
        <w:rPr>
          <w:rFonts w:cs="Arial"/>
          <w:lang w:val="en-US"/>
        </w:rPr>
        <w:t>Defence</w:t>
      </w:r>
      <w:proofErr w:type="spellEnd"/>
      <w:r w:rsidR="00595B6F" w:rsidRPr="00EF5B69">
        <w:rPr>
          <w:rFonts w:cs="Arial"/>
          <w:lang w:val="en-US"/>
        </w:rPr>
        <w:t xml:space="preserve"> Science and Technology Laboratory ("</w:t>
      </w:r>
      <w:proofErr w:type="spellStart"/>
      <w:r w:rsidR="00595B6F" w:rsidRPr="00EF5B69">
        <w:rPr>
          <w:rFonts w:cs="Arial"/>
          <w:lang w:val="en-US"/>
        </w:rPr>
        <w:t>Dstl</w:t>
      </w:r>
      <w:proofErr w:type="spellEnd"/>
      <w:r w:rsidR="00595B6F" w:rsidRPr="00EF5B69">
        <w:rPr>
          <w:rFonts w:cs="Arial"/>
          <w:lang w:val="en-US"/>
        </w:rPr>
        <w:t xml:space="preserve">”) acting on behalf of the UK </w:t>
      </w:r>
      <w:proofErr w:type="spellStart"/>
      <w:r w:rsidR="00595B6F" w:rsidRPr="00EF5B69">
        <w:rPr>
          <w:rFonts w:cs="Arial"/>
          <w:lang w:val="en-US"/>
        </w:rPr>
        <w:t>MoD</w:t>
      </w:r>
      <w:proofErr w:type="spellEnd"/>
      <w:r w:rsidR="00595B6F" w:rsidRPr="00EF5B69">
        <w:rPr>
          <w:rFonts w:cs="Arial"/>
          <w:lang w:val="en-US"/>
        </w:rPr>
        <w:t xml:space="preserve"> together with the DGA</w:t>
      </w:r>
      <w:r w:rsidR="00F06CF3" w:rsidRPr="00EF5B69">
        <w:rPr>
          <w:rFonts w:cs="Arial"/>
          <w:lang w:val="en-US"/>
        </w:rPr>
        <w:t xml:space="preserve"> (all together referred to as the “Customer”)</w:t>
      </w:r>
      <w:r w:rsidR="00595B6F" w:rsidRPr="00EF5B69">
        <w:rPr>
          <w:rFonts w:cs="Arial"/>
          <w:lang w:val="en-US"/>
        </w:rPr>
        <w:t xml:space="preserve">,  in order to provide a focus for Anglo-French collaboration and co-ordination of research on complex weapons technologies involving both French and UK </w:t>
      </w:r>
      <w:proofErr w:type="spellStart"/>
      <w:r w:rsidR="00595B6F" w:rsidRPr="00EF5B69">
        <w:rPr>
          <w:rFonts w:cs="Arial"/>
          <w:lang w:val="en-US"/>
        </w:rPr>
        <w:t>MoD</w:t>
      </w:r>
      <w:proofErr w:type="spellEnd"/>
      <w:r w:rsidR="00595B6F" w:rsidRPr="00EF5B69">
        <w:rPr>
          <w:rFonts w:cs="Arial"/>
          <w:lang w:val="en-US"/>
        </w:rPr>
        <w:t xml:space="preserve">, industries, Small Medium Enterprises (SMEs), and academia. </w:t>
      </w:r>
    </w:p>
    <w:p w14:paraId="4D28F260" w14:textId="77777777" w:rsidR="00CE506C" w:rsidRDefault="00CE506C" w:rsidP="00CE506C">
      <w:pPr>
        <w:pStyle w:val="Paragraphedeliste"/>
        <w:tabs>
          <w:tab w:val="left" w:pos="284"/>
        </w:tabs>
        <w:ind w:left="0"/>
        <w:rPr>
          <w:rFonts w:cs="Arial"/>
          <w:lang w:val="en-US"/>
        </w:rPr>
      </w:pPr>
    </w:p>
    <w:p w14:paraId="70832DA3" w14:textId="1D17AA8E" w:rsidR="00805A79" w:rsidRPr="007010FC" w:rsidRDefault="00F148DB" w:rsidP="007010FC">
      <w:pPr>
        <w:pStyle w:val="Paragraphedeliste"/>
        <w:numPr>
          <w:ilvl w:val="0"/>
          <w:numId w:val="43"/>
        </w:numPr>
        <w:tabs>
          <w:tab w:val="left" w:pos="284"/>
        </w:tabs>
        <w:ind w:left="284" w:hanging="284"/>
        <w:rPr>
          <w:rFonts w:eastAsia="MS Mincho" w:cs="Arial"/>
          <w:lang w:val="en-GB"/>
        </w:rPr>
      </w:pPr>
      <w:r w:rsidRPr="007010FC">
        <w:rPr>
          <w:rFonts w:cs="Arial"/>
          <w:lang w:val="en-GB"/>
        </w:rPr>
        <w:t>MBDA France has a recognized know-how in the area of defence systems and in particular systems based on missiles</w:t>
      </w:r>
      <w:proofErr w:type="gramStart"/>
      <w:r w:rsidR="00805A79" w:rsidRPr="007010FC">
        <w:rPr>
          <w:rFonts w:cs="Arial"/>
          <w:lang w:val="en-GB"/>
        </w:rPr>
        <w:t>..</w:t>
      </w:r>
      <w:proofErr w:type="gramEnd"/>
      <w:r w:rsidRPr="007010FC">
        <w:rPr>
          <w:rFonts w:cs="Arial"/>
          <w:lang w:val="en-GB"/>
        </w:rPr>
        <w:t xml:space="preserve"> </w:t>
      </w:r>
    </w:p>
    <w:p w14:paraId="5EE9F878" w14:textId="77777777" w:rsidR="00F148DB" w:rsidRPr="00F148DB" w:rsidRDefault="00F148DB" w:rsidP="00F148DB">
      <w:pPr>
        <w:pStyle w:val="Paragraphedeliste"/>
        <w:tabs>
          <w:tab w:val="left" w:pos="284"/>
          <w:tab w:val="left" w:pos="426"/>
          <w:tab w:val="left" w:pos="6237"/>
        </w:tabs>
        <w:rPr>
          <w:rFonts w:cs="Arial"/>
          <w:lang w:val="en-GB"/>
        </w:rPr>
      </w:pPr>
    </w:p>
    <w:p w14:paraId="767AA971" w14:textId="58D5F0FC" w:rsidR="00EF4B2B" w:rsidRPr="00EF4B2B" w:rsidRDefault="00F148DB" w:rsidP="007B67EC">
      <w:pPr>
        <w:pStyle w:val="Paragraphedeliste"/>
        <w:numPr>
          <w:ilvl w:val="0"/>
          <w:numId w:val="43"/>
        </w:numPr>
        <w:tabs>
          <w:tab w:val="left" w:pos="284"/>
        </w:tabs>
        <w:ind w:left="284" w:hanging="284"/>
        <w:rPr>
          <w:rFonts w:cs="Arial"/>
          <w:lang w:val="en-US"/>
        </w:rPr>
      </w:pPr>
      <w:permStart w:id="535696182" w:edGrp="everyone"/>
      <w:r w:rsidRPr="00EF4B2B">
        <w:rPr>
          <w:rFonts w:cs="Arial"/>
          <w:lang w:val="en-GB"/>
        </w:rPr>
        <w:t xml:space="preserve">The SUPPLIER has a recognized know-how in the </w:t>
      </w:r>
      <w:r w:rsidRPr="00C85988">
        <w:rPr>
          <w:rFonts w:cs="Arial"/>
          <w:lang w:val="en-GB"/>
        </w:rPr>
        <w:t>area</w:t>
      </w:r>
      <w:r w:rsidR="00EF4B2B" w:rsidRPr="00C85988">
        <w:rPr>
          <w:rFonts w:cs="Arial"/>
          <w:lang w:val="en-GB"/>
        </w:rPr>
        <w:t xml:space="preserve"> of</w:t>
      </w:r>
      <w:r w:rsidR="00EF4B2B" w:rsidRPr="00C85988">
        <w:rPr>
          <w:rFonts w:cs="Arial"/>
          <w:b/>
          <w:lang w:val="en-GB"/>
        </w:rPr>
        <w:t xml:space="preserve"> (to be filled in by the SUPPLIER</w:t>
      </w:r>
      <w:r w:rsidR="00EF4B2B" w:rsidRPr="00C85988">
        <w:rPr>
          <w:rFonts w:cs="Arial"/>
          <w:lang w:val="en-GB"/>
        </w:rPr>
        <w:t>).</w:t>
      </w:r>
    </w:p>
    <w:permEnd w:id="535696182"/>
    <w:p w14:paraId="329F2E22" w14:textId="2187828C" w:rsidR="00595B6F" w:rsidRPr="00EF4B2B" w:rsidRDefault="00F148DB" w:rsidP="00EF4B2B">
      <w:pPr>
        <w:tabs>
          <w:tab w:val="left" w:pos="284"/>
        </w:tabs>
        <w:rPr>
          <w:rFonts w:cs="Arial"/>
          <w:lang w:val="en-US"/>
        </w:rPr>
      </w:pPr>
      <w:r w:rsidRPr="00EF4B2B">
        <w:rPr>
          <w:rFonts w:cs="Arial"/>
          <w:lang w:val="en-GB"/>
        </w:rPr>
        <w:t xml:space="preserve"> </w:t>
      </w:r>
    </w:p>
    <w:p w14:paraId="1FB9A2A6" w14:textId="728ACF68" w:rsidR="00595B6F" w:rsidRPr="00BF4C96" w:rsidRDefault="00595B6F" w:rsidP="00C1699D">
      <w:pPr>
        <w:pStyle w:val="Paragraphedeliste"/>
        <w:numPr>
          <w:ilvl w:val="0"/>
          <w:numId w:val="43"/>
        </w:numPr>
        <w:tabs>
          <w:tab w:val="left" w:pos="284"/>
        </w:tabs>
        <w:ind w:left="284" w:hanging="284"/>
        <w:rPr>
          <w:rFonts w:cs="Arial"/>
          <w:lang w:val="en-GB"/>
        </w:rPr>
      </w:pPr>
      <w:r w:rsidRPr="00BF4C96">
        <w:rPr>
          <w:rFonts w:cs="Arial"/>
          <w:lang w:val="en-GB"/>
        </w:rPr>
        <w:t xml:space="preserve">Within </w:t>
      </w:r>
      <w:r w:rsidRPr="00C1699D">
        <w:rPr>
          <w:rFonts w:cs="Arial"/>
          <w:lang w:val="en-US"/>
        </w:rPr>
        <w:t>the</w:t>
      </w:r>
      <w:r w:rsidRPr="00BF4C96">
        <w:rPr>
          <w:rFonts w:cs="Arial"/>
          <w:lang w:val="en-GB"/>
        </w:rPr>
        <w:t xml:space="preserve"> framework of the CW ITP programme</w:t>
      </w:r>
      <w:r w:rsidR="000922CE">
        <w:rPr>
          <w:rFonts w:cs="Arial"/>
          <w:lang w:val="en-GB"/>
        </w:rPr>
        <w:t>,</w:t>
      </w:r>
      <w:r w:rsidRPr="00BF4C96">
        <w:rPr>
          <w:rFonts w:cs="Arial"/>
          <w:lang w:val="en-GB"/>
        </w:rPr>
        <w:t xml:space="preserve"> the Parties wish to enter into discussions and may need to disclose to one another certain technical and business information which are proprietary and confidential </w:t>
      </w:r>
      <w:r w:rsidR="000922CE">
        <w:rPr>
          <w:rFonts w:cs="Arial"/>
          <w:lang w:val="en-GB"/>
        </w:rPr>
        <w:t xml:space="preserve">regarding the </w:t>
      </w:r>
      <w:r>
        <w:rPr>
          <w:rFonts w:cs="Arial"/>
          <w:lang w:val="en-GB"/>
        </w:rPr>
        <w:t>S</w:t>
      </w:r>
      <w:r w:rsidR="000922CE">
        <w:rPr>
          <w:rFonts w:cs="Arial"/>
          <w:lang w:val="en-GB"/>
        </w:rPr>
        <w:t>UPPLIER’s</w:t>
      </w:r>
      <w:r>
        <w:rPr>
          <w:rFonts w:cs="Arial"/>
          <w:lang w:val="en-GB"/>
        </w:rPr>
        <w:t xml:space="preserve"> </w:t>
      </w:r>
      <w:r w:rsidR="00FA0A07">
        <w:rPr>
          <w:rFonts w:cs="Arial"/>
          <w:lang w:val="en-GB"/>
        </w:rPr>
        <w:t xml:space="preserve">project </w:t>
      </w:r>
      <w:r w:rsidRPr="00BF4C96">
        <w:rPr>
          <w:rFonts w:cs="Arial"/>
          <w:lang w:val="en-GB"/>
        </w:rPr>
        <w:t>bids</w:t>
      </w:r>
      <w:r w:rsidR="00FA0A07">
        <w:rPr>
          <w:rFonts w:cs="Arial"/>
          <w:lang w:val="en-GB"/>
        </w:rPr>
        <w:t xml:space="preserve"> relating to</w:t>
      </w:r>
      <w:r w:rsidRPr="00BF4C96">
        <w:rPr>
          <w:rFonts w:cs="Arial"/>
          <w:lang w:val="en-GB"/>
        </w:rPr>
        <w:t xml:space="preserve"> the CW ITP</w:t>
      </w:r>
      <w:r>
        <w:rPr>
          <w:rFonts w:cs="Arial"/>
          <w:lang w:val="en-GB"/>
        </w:rPr>
        <w:t xml:space="preserve"> </w:t>
      </w:r>
      <w:r w:rsidRPr="00BF4C96">
        <w:rPr>
          <w:rFonts w:cs="Arial"/>
          <w:lang w:val="en-GB"/>
        </w:rPr>
        <w:t>(the "</w:t>
      </w:r>
      <w:r w:rsidR="00CD1D3C">
        <w:rPr>
          <w:rFonts w:cs="Arial"/>
          <w:lang w:val="en-GB"/>
        </w:rPr>
        <w:t>Purpose</w:t>
      </w:r>
      <w:r w:rsidRPr="00BF4C96">
        <w:rPr>
          <w:rFonts w:cs="Arial"/>
          <w:lang w:val="en-GB"/>
        </w:rPr>
        <w:t>”).</w:t>
      </w:r>
    </w:p>
    <w:p w14:paraId="2FA17B0B" w14:textId="77777777" w:rsidR="00595B6F" w:rsidRPr="00BF4C96" w:rsidRDefault="00595B6F" w:rsidP="00595B6F">
      <w:pPr>
        <w:pStyle w:val="Paragraphedeliste"/>
        <w:tabs>
          <w:tab w:val="left" w:pos="284"/>
        </w:tabs>
        <w:rPr>
          <w:rFonts w:cs="Arial"/>
          <w:lang w:val="en-GB"/>
        </w:rPr>
      </w:pPr>
    </w:p>
    <w:p w14:paraId="60FA2C70" w14:textId="77777777" w:rsidR="00595B6F" w:rsidRPr="00BF4C96" w:rsidRDefault="00595B6F" w:rsidP="00C1699D">
      <w:pPr>
        <w:pStyle w:val="Paragraphedeliste"/>
        <w:numPr>
          <w:ilvl w:val="0"/>
          <w:numId w:val="43"/>
        </w:numPr>
        <w:tabs>
          <w:tab w:val="left" w:pos="284"/>
        </w:tabs>
        <w:ind w:left="284" w:hanging="284"/>
        <w:rPr>
          <w:rFonts w:cs="Arial"/>
          <w:lang w:val="en-US"/>
        </w:rPr>
      </w:pPr>
      <w:r w:rsidRPr="00C1699D">
        <w:rPr>
          <w:rFonts w:cs="Arial"/>
          <w:lang w:val="en-US"/>
        </w:rPr>
        <w:t>Therefore</w:t>
      </w:r>
      <w:r w:rsidRPr="00BF4C96">
        <w:rPr>
          <w:rFonts w:cs="Arial"/>
          <w:lang w:val="en-GB"/>
        </w:rPr>
        <w:t>, each Party to this confidentiality agreement (hereinafter the “Agreement”) wishes to protect its proprietary and confidential information so disclosed,  and to afford all necessary protection to said information, the rules governing its transmission, use, protection and return or destruction, and for that purpose has agreed to the terms and conditions of protection hereinafter.</w:t>
      </w:r>
    </w:p>
    <w:p w14:paraId="78879D8D" w14:textId="77777777" w:rsidR="00595B6F" w:rsidRPr="00AD27C0" w:rsidRDefault="00595B6F" w:rsidP="00595B6F">
      <w:pPr>
        <w:tabs>
          <w:tab w:val="left" w:pos="284"/>
          <w:tab w:val="left" w:pos="426"/>
        </w:tabs>
        <w:rPr>
          <w:rFonts w:cs="Arial"/>
          <w:lang w:val="en-US"/>
        </w:rPr>
      </w:pPr>
    </w:p>
    <w:p w14:paraId="05B41466" w14:textId="0B21680F" w:rsidR="00595B6F" w:rsidRDefault="00595B6F" w:rsidP="00595B6F">
      <w:pPr>
        <w:tabs>
          <w:tab w:val="left" w:pos="284"/>
          <w:tab w:val="left" w:pos="426"/>
        </w:tabs>
        <w:rPr>
          <w:rFonts w:cs="Arial"/>
          <w:lang w:val="en-US"/>
        </w:rPr>
      </w:pPr>
      <w:r w:rsidRPr="00AD27C0">
        <w:rPr>
          <w:rFonts w:cs="Arial"/>
          <w:lang w:val="en-US"/>
        </w:rPr>
        <w:t xml:space="preserve">NOW THEREFORE IT IS AGREED AS FOLLOWS: </w:t>
      </w:r>
    </w:p>
    <w:p w14:paraId="1BA1B83B" w14:textId="43F03C9C" w:rsidR="000F1B44" w:rsidRDefault="000F1B44" w:rsidP="00595B6F">
      <w:pPr>
        <w:tabs>
          <w:tab w:val="left" w:pos="284"/>
          <w:tab w:val="left" w:pos="426"/>
        </w:tabs>
        <w:rPr>
          <w:rFonts w:cs="Arial"/>
          <w:lang w:val="en-US"/>
        </w:rPr>
      </w:pPr>
    </w:p>
    <w:p w14:paraId="72521066" w14:textId="64A4352E" w:rsidR="000F1B44" w:rsidRDefault="000F1B44" w:rsidP="00595B6F">
      <w:pPr>
        <w:tabs>
          <w:tab w:val="left" w:pos="284"/>
          <w:tab w:val="left" w:pos="426"/>
        </w:tabs>
        <w:rPr>
          <w:rFonts w:cs="Arial"/>
          <w:lang w:val="en-US"/>
        </w:rPr>
      </w:pPr>
    </w:p>
    <w:p w14:paraId="0A990DDD" w14:textId="77777777" w:rsidR="000F1B44" w:rsidRDefault="000F1B44" w:rsidP="00595B6F">
      <w:pPr>
        <w:tabs>
          <w:tab w:val="left" w:pos="284"/>
          <w:tab w:val="left" w:pos="426"/>
        </w:tabs>
        <w:rPr>
          <w:rFonts w:cs="Arial"/>
          <w:lang w:val="en-US"/>
        </w:rPr>
      </w:pPr>
    </w:p>
    <w:p w14:paraId="7009A399" w14:textId="77777777" w:rsidR="00B9596C" w:rsidRPr="00AD27C0" w:rsidRDefault="0001388D" w:rsidP="00C5581B">
      <w:pPr>
        <w:pStyle w:val="StyleT1"/>
        <w:ind w:left="1418" w:hanging="1418"/>
        <w:rPr>
          <w:rFonts w:eastAsia="MS Mincho" w:cs="Arial"/>
          <w:lang w:val="en-GB"/>
        </w:rPr>
      </w:pPr>
      <w:r w:rsidRPr="00AD27C0">
        <w:rPr>
          <w:rFonts w:eastAsia="MS Mincho" w:cs="Arial"/>
          <w:lang w:val="en-GB"/>
        </w:rPr>
        <w:lastRenderedPageBreak/>
        <w:t>DEFINITIONS</w:t>
      </w:r>
    </w:p>
    <w:p w14:paraId="3CD6254F" w14:textId="77777777" w:rsidR="00B9596C" w:rsidRPr="00AD27C0" w:rsidRDefault="00B9596C" w:rsidP="00B9596C">
      <w:pPr>
        <w:rPr>
          <w:rFonts w:eastAsia="MS Mincho" w:cs="Arial"/>
          <w:lang w:val="en-GB"/>
        </w:rPr>
      </w:pPr>
    </w:p>
    <w:p w14:paraId="7E6223EF" w14:textId="275A6E18" w:rsidR="00B9596C" w:rsidRPr="00AD27C0" w:rsidDel="003E7607" w:rsidRDefault="00B9596C" w:rsidP="00422EF4">
      <w:pPr>
        <w:pStyle w:val="Corpsdetexte"/>
        <w:widowControl/>
        <w:rPr>
          <w:rFonts w:ascii="Arial" w:hAnsi="Arial" w:cs="Arial"/>
          <w:color w:val="000000"/>
          <w:sz w:val="20"/>
          <w:lang w:val="en-US"/>
        </w:rPr>
      </w:pPr>
      <w:r w:rsidRPr="00AD27C0" w:rsidDel="003E7607">
        <w:rPr>
          <w:rFonts w:ascii="Arial" w:hAnsi="Arial" w:cs="Arial"/>
          <w:color w:val="000000"/>
          <w:sz w:val="20"/>
          <w:lang w:val="en-US"/>
        </w:rPr>
        <w:t>“Disclosing Party” shall mean that Party disclosing Confidential Information</w:t>
      </w:r>
      <w:r w:rsidR="00422EF4" w:rsidRPr="00AD27C0" w:rsidDel="003E7607">
        <w:rPr>
          <w:rFonts w:ascii="Arial" w:hAnsi="Arial" w:cs="Arial"/>
          <w:color w:val="000000"/>
          <w:sz w:val="20"/>
          <w:lang w:val="en-US"/>
        </w:rPr>
        <w:t>.</w:t>
      </w:r>
    </w:p>
    <w:p w14:paraId="160978AB" w14:textId="77777777" w:rsidR="00B9596C" w:rsidRPr="00AD27C0" w:rsidRDefault="00B9596C" w:rsidP="00B9596C">
      <w:pPr>
        <w:pStyle w:val="Corpsdetexte"/>
        <w:widowControl/>
        <w:rPr>
          <w:rFonts w:ascii="Arial" w:hAnsi="Arial" w:cs="Arial"/>
          <w:color w:val="000000"/>
          <w:sz w:val="20"/>
          <w:lang w:val="en-US"/>
        </w:rPr>
      </w:pPr>
    </w:p>
    <w:p w14:paraId="046700E1" w14:textId="19D187AF" w:rsidR="00B9596C" w:rsidRPr="00AD27C0" w:rsidDel="003E7607" w:rsidRDefault="00B9596C" w:rsidP="00422EF4">
      <w:pPr>
        <w:pStyle w:val="Corpsdetexte"/>
        <w:widowControl/>
        <w:rPr>
          <w:rFonts w:ascii="Arial" w:hAnsi="Arial" w:cs="Arial"/>
          <w:color w:val="000000"/>
          <w:sz w:val="20"/>
          <w:lang w:val="en-US"/>
        </w:rPr>
      </w:pPr>
      <w:r w:rsidRPr="00AD27C0" w:rsidDel="003E7607">
        <w:rPr>
          <w:rFonts w:ascii="Arial" w:hAnsi="Arial" w:cs="Arial"/>
          <w:color w:val="000000"/>
          <w:sz w:val="20"/>
          <w:lang w:val="en-US"/>
        </w:rPr>
        <w:t>“Receiving Party” shall mean that Party receiving Confidential Information</w:t>
      </w:r>
      <w:r w:rsidR="00422EF4" w:rsidRPr="00AD27C0" w:rsidDel="003E7607">
        <w:rPr>
          <w:rFonts w:ascii="Arial" w:hAnsi="Arial" w:cs="Arial"/>
          <w:color w:val="000000"/>
          <w:sz w:val="20"/>
          <w:lang w:val="en-US"/>
        </w:rPr>
        <w:t>.</w:t>
      </w:r>
    </w:p>
    <w:p w14:paraId="7E997986" w14:textId="77777777" w:rsidR="00B9596C" w:rsidRPr="00AD27C0" w:rsidRDefault="00B9596C" w:rsidP="00B9596C">
      <w:pPr>
        <w:tabs>
          <w:tab w:val="left" w:pos="284"/>
          <w:tab w:val="left" w:pos="426"/>
        </w:tabs>
        <w:rPr>
          <w:rFonts w:cs="Arial"/>
          <w:lang w:val="en-US"/>
        </w:rPr>
      </w:pPr>
    </w:p>
    <w:p w14:paraId="60D7F5F3" w14:textId="77777777" w:rsidR="00B9596C" w:rsidRPr="00AD27C0" w:rsidRDefault="00B9596C" w:rsidP="00B9596C">
      <w:pPr>
        <w:tabs>
          <w:tab w:val="left" w:pos="284"/>
          <w:tab w:val="left" w:pos="426"/>
        </w:tabs>
        <w:rPr>
          <w:rFonts w:cs="Arial"/>
          <w:lang w:val="en-US"/>
        </w:rPr>
      </w:pPr>
    </w:p>
    <w:p w14:paraId="5803573F" w14:textId="15D7742B" w:rsidR="00B9596C" w:rsidRPr="00AD27C0" w:rsidRDefault="00253A0E" w:rsidP="00AD5045">
      <w:pPr>
        <w:tabs>
          <w:tab w:val="left" w:pos="6237"/>
        </w:tabs>
        <w:rPr>
          <w:rFonts w:eastAsia="MS Mincho" w:cs="Arial"/>
          <w:lang w:val="en-GB"/>
        </w:rPr>
      </w:pPr>
      <w:r>
        <w:rPr>
          <w:rFonts w:cs="Arial"/>
          <w:lang w:val="en-US"/>
        </w:rPr>
        <w:t>“</w:t>
      </w:r>
      <w:r w:rsidR="00B9596C" w:rsidRPr="00AD27C0">
        <w:rPr>
          <w:rFonts w:cs="Arial"/>
          <w:lang w:val="en-GB"/>
        </w:rPr>
        <w:t>Confidential Information</w:t>
      </w:r>
      <w:r>
        <w:rPr>
          <w:rFonts w:cs="Arial"/>
          <w:lang w:val="en-GB"/>
        </w:rPr>
        <w:t>”</w:t>
      </w:r>
      <w:r w:rsidR="00B9596C" w:rsidRPr="00AD27C0">
        <w:rPr>
          <w:rFonts w:cs="Arial"/>
          <w:lang w:val="en-GB"/>
        </w:rPr>
        <w:t xml:space="preserve"> shall mean any</w:t>
      </w:r>
      <w:r w:rsidR="00ED3676" w:rsidRPr="00AD27C0">
        <w:rPr>
          <w:rFonts w:cs="Arial"/>
          <w:lang w:val="en-GB"/>
        </w:rPr>
        <w:t xml:space="preserve"> information </w:t>
      </w:r>
      <w:r w:rsidR="003F7C42" w:rsidRPr="00AD27C0">
        <w:rPr>
          <w:rFonts w:cs="Arial"/>
          <w:lang w:val="en-GB"/>
        </w:rPr>
        <w:t xml:space="preserve">of any kind </w:t>
      </w:r>
      <w:r w:rsidR="005754E7" w:rsidRPr="00AD27C0">
        <w:rPr>
          <w:rFonts w:cs="Arial"/>
          <w:lang w:val="en-GB"/>
        </w:rPr>
        <w:t>whatsoever</w:t>
      </w:r>
      <w:r w:rsidR="00ED3676" w:rsidRPr="00AD27C0">
        <w:rPr>
          <w:rFonts w:cs="Arial"/>
          <w:lang w:val="en-GB"/>
        </w:rPr>
        <w:t xml:space="preserve">, </w:t>
      </w:r>
      <w:r w:rsidR="00B9596C" w:rsidRPr="00AD27C0">
        <w:rPr>
          <w:rFonts w:cs="Arial"/>
          <w:lang w:val="en-GB"/>
        </w:rPr>
        <w:t>notably technical, scientific</w:t>
      </w:r>
      <w:r w:rsidR="003F7C42" w:rsidRPr="00AD27C0">
        <w:rPr>
          <w:rFonts w:cs="Arial"/>
          <w:lang w:val="en-GB"/>
        </w:rPr>
        <w:t xml:space="preserve"> or</w:t>
      </w:r>
      <w:r w:rsidR="00B9596C" w:rsidRPr="00AD27C0">
        <w:rPr>
          <w:rFonts w:cs="Arial"/>
          <w:lang w:val="en-GB"/>
        </w:rPr>
        <w:t xml:space="preserve"> commercial</w:t>
      </w:r>
      <w:r w:rsidR="003F7C42" w:rsidRPr="00AD27C0">
        <w:rPr>
          <w:rFonts w:cs="Arial"/>
          <w:lang w:val="en-GB"/>
        </w:rPr>
        <w:t>,</w:t>
      </w:r>
      <w:r w:rsidR="00B9596C" w:rsidRPr="00AD27C0">
        <w:rPr>
          <w:rFonts w:cs="Arial"/>
          <w:lang w:val="en-GB"/>
        </w:rPr>
        <w:t xml:space="preserve"> any documents, data (personal</w:t>
      </w:r>
      <w:r w:rsidR="003F7C42" w:rsidRPr="00AD27C0">
        <w:rPr>
          <w:rFonts w:cs="Arial"/>
          <w:lang w:val="en-GB"/>
        </w:rPr>
        <w:t xml:space="preserve"> data</w:t>
      </w:r>
      <w:r w:rsidR="00B9596C" w:rsidRPr="00AD27C0">
        <w:rPr>
          <w:rFonts w:cs="Arial"/>
          <w:lang w:val="en-GB"/>
        </w:rPr>
        <w:t xml:space="preserve"> or </w:t>
      </w:r>
      <w:r w:rsidR="005754E7" w:rsidRPr="00AD27C0">
        <w:rPr>
          <w:rFonts w:cs="Arial"/>
          <w:lang w:val="en-GB"/>
        </w:rPr>
        <w:t>other data</w:t>
      </w:r>
      <w:r w:rsidR="00B9596C" w:rsidRPr="00AD27C0">
        <w:rPr>
          <w:rFonts w:cs="Arial"/>
          <w:lang w:val="en-GB"/>
        </w:rPr>
        <w:t xml:space="preserve">), </w:t>
      </w:r>
      <w:r w:rsidR="0001388D" w:rsidRPr="00AD27C0">
        <w:rPr>
          <w:rFonts w:cs="Arial"/>
          <w:lang w:val="en-GB"/>
        </w:rPr>
        <w:t>designs, drawings</w:t>
      </w:r>
      <w:r w:rsidR="00B9596C" w:rsidRPr="00AD27C0">
        <w:rPr>
          <w:rFonts w:cs="Arial"/>
          <w:lang w:val="en-GB"/>
        </w:rPr>
        <w:t xml:space="preserve">, sample, </w:t>
      </w:r>
      <w:r w:rsidR="0001388D" w:rsidRPr="00AD27C0">
        <w:rPr>
          <w:rFonts w:cs="Arial"/>
          <w:lang w:val="en-GB"/>
        </w:rPr>
        <w:t>models, specifications,</w:t>
      </w:r>
      <w:r w:rsidR="00B9596C" w:rsidRPr="00AD27C0">
        <w:rPr>
          <w:rFonts w:cs="Arial"/>
          <w:lang w:val="en-GB"/>
        </w:rPr>
        <w:t xml:space="preserve"> software, know-how, </w:t>
      </w:r>
      <w:r w:rsidR="00B9596C" w:rsidRPr="00AD27C0">
        <w:rPr>
          <w:rFonts w:eastAsia="MS Mincho" w:cs="Arial"/>
          <w:lang w:val="en-GB"/>
        </w:rPr>
        <w:t xml:space="preserve">whatever </w:t>
      </w:r>
      <w:r w:rsidR="005754E7" w:rsidRPr="00AD27C0">
        <w:rPr>
          <w:rFonts w:eastAsia="MS Mincho" w:cs="Arial"/>
          <w:lang w:val="en-GB"/>
        </w:rPr>
        <w:t>its</w:t>
      </w:r>
      <w:r w:rsidR="00B9596C" w:rsidRPr="00AD27C0">
        <w:rPr>
          <w:rFonts w:eastAsia="MS Mincho" w:cs="Arial"/>
          <w:lang w:val="en-GB"/>
        </w:rPr>
        <w:t xml:space="preserve"> form (written or printed documents, CD Rom, </w:t>
      </w:r>
      <w:r w:rsidR="00EE1BF9" w:rsidRPr="00AD27C0">
        <w:rPr>
          <w:rFonts w:eastAsia="MS Mincho" w:cs="Arial"/>
          <w:lang w:val="en-GB"/>
        </w:rPr>
        <w:t>digital media</w:t>
      </w:r>
      <w:r w:rsidR="00EE1BF9" w:rsidRPr="00AD27C0" w:rsidDel="00EE1BF9">
        <w:rPr>
          <w:rFonts w:eastAsia="MS Mincho" w:cs="Arial"/>
          <w:lang w:val="en-GB"/>
        </w:rPr>
        <w:t xml:space="preserve"> </w:t>
      </w:r>
      <w:r w:rsidR="00B9596C" w:rsidRPr="00AD27C0">
        <w:rPr>
          <w:rFonts w:eastAsia="MS Mincho" w:cs="Arial"/>
          <w:lang w:val="en-GB"/>
        </w:rPr>
        <w:t xml:space="preserve">…), </w:t>
      </w:r>
      <w:r w:rsidR="005754E7" w:rsidRPr="00AD27C0">
        <w:rPr>
          <w:rFonts w:eastAsia="MS Mincho" w:cs="Arial"/>
          <w:lang w:val="en-GB"/>
        </w:rPr>
        <w:t>its</w:t>
      </w:r>
      <w:r w:rsidR="00B9596C" w:rsidRPr="00AD27C0">
        <w:rPr>
          <w:rFonts w:eastAsia="MS Mincho" w:cs="Arial"/>
          <w:lang w:val="en-GB"/>
        </w:rPr>
        <w:t xml:space="preserve"> mode of transmission (written, oral, </w:t>
      </w:r>
      <w:r w:rsidR="00EE1BF9" w:rsidRPr="00AD27C0">
        <w:rPr>
          <w:rFonts w:eastAsia="MS Mincho" w:cs="Arial"/>
          <w:lang w:val="en-GB"/>
        </w:rPr>
        <w:t>visual, electronic transmission</w:t>
      </w:r>
      <w:r w:rsidR="00B9596C" w:rsidRPr="00AD27C0">
        <w:rPr>
          <w:rFonts w:eastAsia="MS Mincho" w:cs="Arial"/>
          <w:lang w:val="en-GB"/>
        </w:rPr>
        <w:t xml:space="preserve"> including net</w:t>
      </w:r>
      <w:r w:rsidR="0001388D" w:rsidRPr="00AD27C0">
        <w:rPr>
          <w:rFonts w:eastAsia="MS Mincho" w:cs="Arial"/>
          <w:lang w:val="en-GB"/>
        </w:rPr>
        <w:t>works and/or electronic mail…)</w:t>
      </w:r>
      <w:r w:rsidR="00B9596C" w:rsidRPr="00AD27C0">
        <w:rPr>
          <w:rFonts w:eastAsia="MS Mincho" w:cs="Arial"/>
          <w:lang w:val="en-GB"/>
        </w:rPr>
        <w:t>, belonging to or in possession of the Disclosing Party and transmitted to the Receiving Party</w:t>
      </w:r>
      <w:r w:rsidR="004C2E66" w:rsidRPr="00AD27C0">
        <w:rPr>
          <w:rFonts w:eastAsia="MS Mincho" w:cs="Arial"/>
          <w:lang w:val="en-GB"/>
        </w:rPr>
        <w:t xml:space="preserve"> or</w:t>
      </w:r>
      <w:r w:rsidR="00B9596C" w:rsidRPr="00AD27C0">
        <w:rPr>
          <w:rFonts w:eastAsia="MS Mincho" w:cs="Arial"/>
          <w:lang w:val="en-GB"/>
        </w:rPr>
        <w:t xml:space="preserve"> which </w:t>
      </w:r>
      <w:r w:rsidR="0054478C" w:rsidRPr="00AD27C0">
        <w:rPr>
          <w:rFonts w:eastAsia="MS Mincho" w:cs="Arial"/>
          <w:lang w:val="en-GB"/>
        </w:rPr>
        <w:t>such</w:t>
      </w:r>
      <w:r w:rsidR="00D56A93" w:rsidRPr="00AD27C0">
        <w:rPr>
          <w:rFonts w:eastAsia="MS Mincho" w:cs="Arial"/>
          <w:lang w:val="en-GB"/>
        </w:rPr>
        <w:t xml:space="preserve"> Party</w:t>
      </w:r>
      <w:r w:rsidR="00B9596C" w:rsidRPr="00AD27C0">
        <w:rPr>
          <w:rFonts w:eastAsia="MS Mincho" w:cs="Arial"/>
          <w:lang w:val="en-GB"/>
        </w:rPr>
        <w:t xml:space="preserve"> may have access </w:t>
      </w:r>
      <w:r w:rsidR="007C1B86" w:rsidRPr="00AD27C0">
        <w:rPr>
          <w:rFonts w:eastAsia="MS Mincho" w:cs="Arial"/>
          <w:lang w:val="en-GB"/>
        </w:rPr>
        <w:t xml:space="preserve">to </w:t>
      </w:r>
      <w:r w:rsidR="00B9596C" w:rsidRPr="00AD27C0">
        <w:rPr>
          <w:rFonts w:eastAsia="MS Mincho" w:cs="Arial"/>
          <w:lang w:val="en-GB"/>
        </w:rPr>
        <w:t>(</w:t>
      </w:r>
      <w:r w:rsidR="00D56A93" w:rsidRPr="00AD27C0">
        <w:rPr>
          <w:rFonts w:eastAsia="MS Mincho" w:cs="Arial"/>
          <w:lang w:val="en-GB"/>
        </w:rPr>
        <w:t>in particular</w:t>
      </w:r>
      <w:r w:rsidR="00B9596C" w:rsidRPr="00AD27C0">
        <w:rPr>
          <w:rFonts w:eastAsia="MS Mincho" w:cs="Arial"/>
          <w:lang w:val="en-GB"/>
        </w:rPr>
        <w:t xml:space="preserve"> during visits or presentations)</w:t>
      </w:r>
      <w:r w:rsidR="00CD61B8">
        <w:rPr>
          <w:rFonts w:eastAsia="MS Mincho" w:cs="Arial"/>
          <w:lang w:val="en-GB"/>
        </w:rPr>
        <w:t xml:space="preserve"> </w:t>
      </w:r>
      <w:r w:rsidR="00AD5045">
        <w:rPr>
          <w:rFonts w:eastAsia="MS Mincho" w:cs="Arial"/>
          <w:lang w:val="en-GB"/>
        </w:rPr>
        <w:t>with</w:t>
      </w:r>
      <w:r w:rsidR="004F231F">
        <w:rPr>
          <w:rFonts w:eastAsia="MS Mincho" w:cs="Arial"/>
          <w:lang w:val="en-GB"/>
        </w:rPr>
        <w:t xml:space="preserve">in the </w:t>
      </w:r>
      <w:r w:rsidR="00AD5045">
        <w:rPr>
          <w:rFonts w:eastAsia="MS Mincho" w:cs="Arial"/>
          <w:lang w:val="en-GB"/>
        </w:rPr>
        <w:t>frame</w:t>
      </w:r>
      <w:r w:rsidR="004F231F">
        <w:rPr>
          <w:rFonts w:eastAsia="MS Mincho" w:cs="Arial"/>
          <w:lang w:val="en-GB"/>
        </w:rPr>
        <w:t xml:space="preserve"> of the </w:t>
      </w:r>
      <w:r w:rsidR="00CD61B8">
        <w:rPr>
          <w:rFonts w:eastAsia="MS Mincho" w:cs="Arial"/>
          <w:lang w:val="en-GB"/>
        </w:rPr>
        <w:t>discussions</w:t>
      </w:r>
      <w:r w:rsidR="004F231F">
        <w:rPr>
          <w:rFonts w:eastAsia="MS Mincho" w:cs="Arial"/>
          <w:lang w:val="en-GB"/>
        </w:rPr>
        <w:t xml:space="preserve"> </w:t>
      </w:r>
      <w:r w:rsidR="00AD5045">
        <w:rPr>
          <w:rFonts w:eastAsia="MS Mincho" w:cs="Arial"/>
          <w:lang w:val="en-GB"/>
        </w:rPr>
        <w:t>related to</w:t>
      </w:r>
      <w:r w:rsidR="004F231F">
        <w:rPr>
          <w:rFonts w:eastAsia="MS Mincho" w:cs="Arial"/>
          <w:lang w:val="en-GB"/>
        </w:rPr>
        <w:t xml:space="preserve"> the </w:t>
      </w:r>
      <w:r w:rsidR="00CD1D3C">
        <w:rPr>
          <w:rFonts w:eastAsia="MS Mincho" w:cs="Arial"/>
          <w:lang w:val="en-GB"/>
        </w:rPr>
        <w:t>Purpose</w:t>
      </w:r>
      <w:r w:rsidR="00B9596C" w:rsidRPr="00AD27C0">
        <w:rPr>
          <w:rFonts w:eastAsia="MS Mincho" w:cs="Arial"/>
          <w:lang w:val="en-GB"/>
        </w:rPr>
        <w:t>, throughout the period of validity of the Agreement and</w:t>
      </w:r>
      <w:r w:rsidR="006550AD" w:rsidRPr="00AD27C0">
        <w:rPr>
          <w:rFonts w:eastAsia="MS Mincho" w:cs="Arial"/>
          <w:lang w:val="en-GB"/>
        </w:rPr>
        <w:t xml:space="preserve"> provided that </w:t>
      </w:r>
      <w:r w:rsidR="0054478C" w:rsidRPr="00AD27C0">
        <w:rPr>
          <w:rFonts w:eastAsia="MS Mincho" w:cs="Arial"/>
          <w:lang w:val="en-GB"/>
        </w:rPr>
        <w:t>such information</w:t>
      </w:r>
      <w:r w:rsidR="006550AD" w:rsidRPr="00AD27C0">
        <w:rPr>
          <w:rFonts w:eastAsia="MS Mincho" w:cs="Arial"/>
          <w:lang w:val="en-GB"/>
        </w:rPr>
        <w:t xml:space="preserve"> conforms with the requirements of this Article</w:t>
      </w:r>
      <w:r w:rsidR="00B9596C" w:rsidRPr="00AD27C0">
        <w:rPr>
          <w:rFonts w:eastAsia="MS Mincho" w:cs="Arial"/>
          <w:lang w:val="en-GB"/>
        </w:rPr>
        <w:t xml:space="preserve">. </w:t>
      </w:r>
    </w:p>
    <w:p w14:paraId="13370247" w14:textId="77777777" w:rsidR="00B9596C" w:rsidRPr="00AD27C0" w:rsidRDefault="00B9596C" w:rsidP="00B9596C">
      <w:pPr>
        <w:rPr>
          <w:rFonts w:cs="Arial"/>
          <w:lang w:val="en-GB"/>
        </w:rPr>
      </w:pPr>
    </w:p>
    <w:p w14:paraId="405F10F8" w14:textId="75957A4B" w:rsidR="00B9596C" w:rsidRDefault="00B9596C" w:rsidP="00AD5045">
      <w:pPr>
        <w:rPr>
          <w:rFonts w:cs="Arial"/>
          <w:lang w:val="en-GB"/>
        </w:rPr>
      </w:pPr>
      <w:r w:rsidRPr="00AD27C0">
        <w:rPr>
          <w:rFonts w:cs="Arial"/>
          <w:lang w:val="en-GB"/>
        </w:rPr>
        <w:t>Confidential Information</w:t>
      </w:r>
      <w:r w:rsidR="0085766D">
        <w:rPr>
          <w:rFonts w:cs="Arial"/>
          <w:lang w:val="en-GB"/>
        </w:rPr>
        <w:t xml:space="preserve"> disclosed by the Disclosing Party</w:t>
      </w:r>
      <w:r w:rsidRPr="00AD27C0">
        <w:rPr>
          <w:rFonts w:cs="Arial"/>
          <w:lang w:val="en-GB"/>
        </w:rPr>
        <w:t xml:space="preserve"> shall also include any information </w:t>
      </w:r>
      <w:r w:rsidR="0054478C" w:rsidRPr="00AD27C0">
        <w:rPr>
          <w:rFonts w:cs="Arial"/>
          <w:lang w:val="en-GB"/>
        </w:rPr>
        <w:t xml:space="preserve">or result </w:t>
      </w:r>
      <w:r w:rsidRPr="00AD27C0">
        <w:rPr>
          <w:rFonts w:cs="Arial"/>
          <w:lang w:val="en-GB"/>
        </w:rPr>
        <w:t xml:space="preserve">which can be obtained by examination, testing, analysis or use of sample, material, software, or any component part thereof provided by the Disclosing Party </w:t>
      </w:r>
      <w:r w:rsidR="00C60D82">
        <w:rPr>
          <w:rFonts w:cs="Arial"/>
          <w:lang w:val="en-GB"/>
        </w:rPr>
        <w:t xml:space="preserve">to the Receiving Party </w:t>
      </w:r>
      <w:r w:rsidRPr="00AD27C0">
        <w:rPr>
          <w:rFonts w:cs="Arial"/>
          <w:lang w:val="en-GB"/>
        </w:rPr>
        <w:t xml:space="preserve">notwithstanding the fact that the requirements for marking and/or designation referred to </w:t>
      </w:r>
      <w:r w:rsidR="000E0B5D" w:rsidRPr="00AD27C0">
        <w:rPr>
          <w:rFonts w:cs="Arial"/>
          <w:lang w:val="en-GB"/>
        </w:rPr>
        <w:t>hereunder</w:t>
      </w:r>
      <w:r w:rsidRPr="00AD27C0">
        <w:rPr>
          <w:rFonts w:cs="Arial"/>
          <w:lang w:val="en-GB"/>
        </w:rPr>
        <w:t xml:space="preserve"> are not fulfilled.</w:t>
      </w:r>
      <w:r w:rsidR="00C60D82">
        <w:rPr>
          <w:rFonts w:cs="Arial"/>
          <w:lang w:val="en-GB"/>
        </w:rPr>
        <w:t xml:space="preserve"> The aforementioned provisions shall apply without prejudice </w:t>
      </w:r>
      <w:r w:rsidR="00AD5045">
        <w:rPr>
          <w:rFonts w:cs="Arial"/>
          <w:lang w:val="en-GB"/>
        </w:rPr>
        <w:t>to</w:t>
      </w:r>
      <w:r w:rsidR="00C60D82">
        <w:rPr>
          <w:rFonts w:cs="Arial"/>
          <w:lang w:val="en-GB"/>
        </w:rPr>
        <w:t xml:space="preserve"> the restrictions on use defined in Article 2 hereunder.</w:t>
      </w:r>
    </w:p>
    <w:p w14:paraId="1A1AD642" w14:textId="77777777" w:rsidR="00B9596C" w:rsidRPr="00AD27C0" w:rsidRDefault="00B9596C" w:rsidP="00B9596C">
      <w:pPr>
        <w:rPr>
          <w:rFonts w:cs="Arial"/>
          <w:lang w:val="en-GB"/>
        </w:rPr>
      </w:pPr>
    </w:p>
    <w:p w14:paraId="129A657D" w14:textId="77777777" w:rsidR="00B9596C" w:rsidRPr="00AD27C0" w:rsidRDefault="00975377" w:rsidP="00975377">
      <w:pPr>
        <w:ind w:left="567" w:hanging="567"/>
        <w:rPr>
          <w:rFonts w:eastAsia="MS Mincho" w:cs="Arial"/>
          <w:lang w:val="en-GB"/>
        </w:rPr>
      </w:pPr>
      <w:r>
        <w:rPr>
          <w:rFonts w:eastAsia="MS Mincho" w:cs="Arial"/>
          <w:lang w:val="en-GB"/>
        </w:rPr>
        <w:t>1.1</w:t>
      </w:r>
      <w:r>
        <w:rPr>
          <w:rFonts w:eastAsia="MS Mincho" w:cs="Arial"/>
          <w:lang w:val="en-GB"/>
        </w:rPr>
        <w:tab/>
      </w:r>
      <w:r w:rsidR="00B9596C" w:rsidRPr="00AD27C0">
        <w:rPr>
          <w:rFonts w:eastAsia="MS Mincho" w:cs="Arial"/>
          <w:lang w:val="en-GB"/>
        </w:rPr>
        <w:t>Written information :</w:t>
      </w:r>
    </w:p>
    <w:p w14:paraId="48343923" w14:textId="77777777" w:rsidR="00B9596C" w:rsidRPr="00AD27C0" w:rsidRDefault="00B9596C" w:rsidP="00B9596C">
      <w:pPr>
        <w:rPr>
          <w:rFonts w:eastAsia="MS Mincho" w:cs="Arial"/>
          <w:lang w:val="en-GB"/>
        </w:rPr>
      </w:pPr>
    </w:p>
    <w:p w14:paraId="1680CD8F" w14:textId="77777777" w:rsidR="00B9596C" w:rsidRPr="00AD27C0" w:rsidRDefault="00B9596C" w:rsidP="00D60CE0">
      <w:pPr>
        <w:ind w:left="567"/>
        <w:rPr>
          <w:rFonts w:eastAsia="MS Mincho" w:cs="Arial"/>
          <w:lang w:val="en-GB"/>
        </w:rPr>
      </w:pPr>
      <w:r w:rsidRPr="00AD27C0">
        <w:rPr>
          <w:rFonts w:eastAsia="MS Mincho" w:cs="Arial"/>
          <w:lang w:val="en-GB"/>
        </w:rPr>
        <w:t>Any Confidential Information shall be identified as such whenever it is written on paper or f</w:t>
      </w:r>
      <w:r w:rsidR="00253A0E">
        <w:rPr>
          <w:rFonts w:eastAsia="MS Mincho" w:cs="Arial"/>
          <w:lang w:val="en-GB"/>
        </w:rPr>
        <w:t>orms marked "CONFIDENTIAL" or "</w:t>
      </w:r>
      <w:r w:rsidRPr="00AD27C0">
        <w:rPr>
          <w:rFonts w:eastAsia="MS Mincho" w:cs="Arial"/>
          <w:lang w:val="en-GB"/>
        </w:rPr>
        <w:t>PROPRIETARY" or by any other appropriate words clearly indicating the confidential nature thereof.</w:t>
      </w:r>
    </w:p>
    <w:p w14:paraId="665A9241" w14:textId="77777777" w:rsidR="00B9596C" w:rsidRPr="00AD27C0" w:rsidRDefault="00B9596C" w:rsidP="00B9596C">
      <w:pPr>
        <w:rPr>
          <w:rFonts w:eastAsia="MS Mincho" w:cs="Arial"/>
          <w:lang w:val="en-GB"/>
        </w:rPr>
      </w:pPr>
    </w:p>
    <w:p w14:paraId="3BA9C75E" w14:textId="77777777" w:rsidR="00B9596C" w:rsidRPr="00AD27C0" w:rsidRDefault="00975377" w:rsidP="00975377">
      <w:pPr>
        <w:ind w:left="567" w:hanging="567"/>
        <w:rPr>
          <w:rFonts w:eastAsia="MS Mincho" w:cs="Arial"/>
          <w:lang w:val="en-GB"/>
        </w:rPr>
      </w:pPr>
      <w:r>
        <w:rPr>
          <w:rFonts w:eastAsia="MS Mincho" w:cs="Arial"/>
          <w:lang w:val="en-GB"/>
        </w:rPr>
        <w:t>1.2</w:t>
      </w:r>
      <w:r>
        <w:rPr>
          <w:rFonts w:eastAsia="MS Mincho" w:cs="Arial"/>
          <w:lang w:val="en-GB"/>
        </w:rPr>
        <w:tab/>
      </w:r>
      <w:r w:rsidR="00B9596C" w:rsidRPr="00AD27C0">
        <w:rPr>
          <w:rFonts w:eastAsia="MS Mincho" w:cs="Arial"/>
          <w:lang w:val="en-GB"/>
        </w:rPr>
        <w:t>Oral/Visual information :</w:t>
      </w:r>
    </w:p>
    <w:p w14:paraId="7B522F5F" w14:textId="77777777" w:rsidR="00B9596C" w:rsidRPr="00AD27C0" w:rsidRDefault="00B9596C" w:rsidP="00B9596C">
      <w:pPr>
        <w:rPr>
          <w:rFonts w:eastAsia="MS Mincho" w:cs="Arial"/>
          <w:lang w:val="en-GB"/>
        </w:rPr>
      </w:pPr>
    </w:p>
    <w:p w14:paraId="1AF041A1" w14:textId="35F39045" w:rsidR="00E7070E" w:rsidRPr="00AD27C0" w:rsidRDefault="00B9596C" w:rsidP="00D60CE0">
      <w:pPr>
        <w:ind w:left="567"/>
        <w:rPr>
          <w:rFonts w:eastAsia="MS Mincho" w:cs="Arial"/>
          <w:lang w:val="en-GB"/>
        </w:rPr>
      </w:pPr>
      <w:r w:rsidRPr="00AD27C0">
        <w:rPr>
          <w:rFonts w:eastAsia="MS Mincho" w:cs="Arial"/>
          <w:lang w:val="en-GB"/>
        </w:rPr>
        <w:t>The Disclosing Party shall inform the Receiving Party that an oral or visual information is a Confidential Information at the time of its disclosure, and shall confirm it in writing to the Receiving Party</w:t>
      </w:r>
      <w:r w:rsidR="00E46C8A" w:rsidRPr="00AD27C0">
        <w:rPr>
          <w:rFonts w:eastAsia="MS Mincho" w:cs="Arial"/>
          <w:lang w:val="en-GB"/>
        </w:rPr>
        <w:t xml:space="preserve"> in accordance with the provisions of </w:t>
      </w:r>
      <w:r w:rsidR="004C7D6A">
        <w:rPr>
          <w:rFonts w:eastAsia="MS Mincho" w:cs="Arial"/>
          <w:lang w:val="en-GB"/>
        </w:rPr>
        <w:t>A</w:t>
      </w:r>
      <w:r w:rsidRPr="00AD27C0">
        <w:rPr>
          <w:rFonts w:eastAsia="MS Mincho" w:cs="Arial"/>
          <w:lang w:val="en-GB"/>
        </w:rPr>
        <w:t xml:space="preserve">rticle </w:t>
      </w:r>
      <w:r w:rsidR="000E0B5D" w:rsidRPr="00AD27C0">
        <w:rPr>
          <w:rFonts w:eastAsia="MS Mincho" w:cs="Arial"/>
          <w:lang w:val="en-GB"/>
        </w:rPr>
        <w:t>1</w:t>
      </w:r>
      <w:r w:rsidRPr="00AD27C0">
        <w:rPr>
          <w:rFonts w:eastAsia="MS Mincho" w:cs="Arial"/>
          <w:lang w:val="en-GB"/>
        </w:rPr>
        <w:t xml:space="preserve">.1, no later than thirty (30) days after </w:t>
      </w:r>
      <w:r w:rsidR="00E46C8A" w:rsidRPr="00AD27C0">
        <w:rPr>
          <w:rFonts w:eastAsia="MS Mincho" w:cs="Arial"/>
          <w:lang w:val="en-GB"/>
        </w:rPr>
        <w:t xml:space="preserve">such </w:t>
      </w:r>
      <w:r w:rsidRPr="00AD27C0">
        <w:rPr>
          <w:rFonts w:eastAsia="MS Mincho" w:cs="Arial"/>
          <w:lang w:val="en-GB"/>
        </w:rPr>
        <w:t xml:space="preserve">oral </w:t>
      </w:r>
      <w:r w:rsidR="000E0B5D" w:rsidRPr="00AD27C0">
        <w:rPr>
          <w:rFonts w:eastAsia="MS Mincho" w:cs="Arial"/>
          <w:lang w:val="en-GB"/>
        </w:rPr>
        <w:t xml:space="preserve">or visual </w:t>
      </w:r>
      <w:r w:rsidRPr="00AD27C0">
        <w:rPr>
          <w:rFonts w:eastAsia="MS Mincho" w:cs="Arial"/>
          <w:lang w:val="en-GB"/>
        </w:rPr>
        <w:t>disclosure.</w:t>
      </w:r>
    </w:p>
    <w:p w14:paraId="0E12898B" w14:textId="77777777" w:rsidR="00E7070E" w:rsidRPr="00AD27C0" w:rsidRDefault="00E7070E" w:rsidP="00D60CE0">
      <w:pPr>
        <w:ind w:left="567"/>
        <w:rPr>
          <w:rFonts w:eastAsia="MS Mincho" w:cs="Arial"/>
          <w:lang w:val="en-GB"/>
        </w:rPr>
      </w:pPr>
    </w:p>
    <w:p w14:paraId="78335AFB" w14:textId="77777777" w:rsidR="00B9596C" w:rsidRPr="00AD27C0" w:rsidRDefault="00B9596C" w:rsidP="00D60CE0">
      <w:pPr>
        <w:ind w:left="567"/>
        <w:rPr>
          <w:rFonts w:eastAsia="MS Mincho" w:cs="Arial"/>
          <w:lang w:val="en-GB"/>
        </w:rPr>
      </w:pPr>
      <w:r w:rsidRPr="00AD27C0">
        <w:rPr>
          <w:rFonts w:eastAsia="MS Mincho" w:cs="Arial"/>
          <w:lang w:val="en-GB"/>
        </w:rPr>
        <w:t>It is understood that during said period, the information shall be considered and protected as Confidential Information by the Receiving Party.</w:t>
      </w:r>
    </w:p>
    <w:p w14:paraId="053FE85D" w14:textId="77777777" w:rsidR="00B9596C" w:rsidRPr="00F148DB" w:rsidRDefault="00B9596C" w:rsidP="00B9596C">
      <w:pPr>
        <w:rPr>
          <w:rFonts w:cs="Arial"/>
          <w:lang w:val="en-US"/>
        </w:rPr>
      </w:pPr>
    </w:p>
    <w:p w14:paraId="7FC1E15E" w14:textId="77777777" w:rsidR="00B9596C" w:rsidRPr="00F148DB" w:rsidRDefault="00B9596C" w:rsidP="00B9596C">
      <w:pPr>
        <w:rPr>
          <w:rFonts w:eastAsia="MS Mincho" w:cs="Arial"/>
          <w:lang w:val="en-US"/>
        </w:rPr>
      </w:pPr>
    </w:p>
    <w:p w14:paraId="4BEFCC15" w14:textId="77777777" w:rsidR="00B9596C" w:rsidRPr="00AD27C0" w:rsidRDefault="00B9596C" w:rsidP="00C5581B">
      <w:pPr>
        <w:pStyle w:val="StyleT1"/>
        <w:ind w:left="1418" w:hanging="1418"/>
        <w:rPr>
          <w:rFonts w:eastAsia="MS Mincho" w:cs="Arial"/>
          <w:lang w:val="en-GB"/>
        </w:rPr>
      </w:pPr>
      <w:r w:rsidRPr="00AD27C0">
        <w:rPr>
          <w:rFonts w:eastAsia="MS Mincho" w:cs="Arial"/>
          <w:lang w:val="en-GB"/>
        </w:rPr>
        <w:t xml:space="preserve">OBLIGATIONS OF THE PARTIES </w:t>
      </w:r>
    </w:p>
    <w:p w14:paraId="49752210" w14:textId="77777777" w:rsidR="00B9596C" w:rsidRPr="00AD27C0" w:rsidRDefault="00B9596C" w:rsidP="00B9596C">
      <w:pPr>
        <w:rPr>
          <w:rFonts w:cs="Arial"/>
          <w:lang w:val="en-GB"/>
        </w:rPr>
      </w:pPr>
    </w:p>
    <w:p w14:paraId="2DA890E3" w14:textId="7775843F" w:rsidR="00B9596C" w:rsidRPr="00AD27C0" w:rsidRDefault="00975377" w:rsidP="00CD61B8">
      <w:pPr>
        <w:pStyle w:val="Corpsdetexte21"/>
        <w:widowControl/>
        <w:ind w:left="567" w:hanging="567"/>
        <w:jc w:val="both"/>
        <w:rPr>
          <w:rFonts w:ascii="Arial" w:eastAsia="MS Mincho" w:hAnsi="Arial" w:cs="Arial"/>
          <w:color w:val="000000"/>
          <w:sz w:val="20"/>
          <w:lang w:val="en-GB"/>
        </w:rPr>
      </w:pPr>
      <w:r>
        <w:rPr>
          <w:rFonts w:ascii="Arial" w:eastAsia="MS Mincho" w:hAnsi="Arial" w:cs="Arial"/>
          <w:color w:val="000000"/>
          <w:sz w:val="20"/>
          <w:lang w:val="en-GB"/>
        </w:rPr>
        <w:t>2.1</w:t>
      </w:r>
      <w:r>
        <w:rPr>
          <w:rFonts w:ascii="Arial" w:eastAsia="MS Mincho" w:hAnsi="Arial" w:cs="Arial"/>
          <w:color w:val="000000"/>
          <w:sz w:val="20"/>
          <w:lang w:val="en-GB"/>
        </w:rPr>
        <w:tab/>
      </w:r>
      <w:r w:rsidR="00CD61B8">
        <w:rPr>
          <w:rFonts w:ascii="Arial" w:eastAsia="MS Mincho" w:hAnsi="Arial" w:cs="Arial"/>
          <w:color w:val="000000"/>
          <w:sz w:val="20"/>
          <w:lang w:val="en-GB"/>
        </w:rPr>
        <w:t xml:space="preserve">The Receiving </w:t>
      </w:r>
      <w:r w:rsidR="00B9596C" w:rsidRPr="00AD27C0">
        <w:rPr>
          <w:rFonts w:ascii="Arial" w:eastAsia="MS Mincho" w:hAnsi="Arial" w:cs="Arial"/>
          <w:color w:val="000000"/>
          <w:sz w:val="20"/>
          <w:lang w:val="en-GB"/>
        </w:rPr>
        <w:t>Party hereby undertakes, from the date of receipt of the Confidential Information and until the end of a period of ten (10) years following expiration or termination of the Agreement, that such Confidential Information:</w:t>
      </w:r>
    </w:p>
    <w:p w14:paraId="36CB1C79" w14:textId="77777777" w:rsidR="00B9596C" w:rsidRPr="00AD27C0" w:rsidRDefault="00B9596C" w:rsidP="00B9596C">
      <w:pPr>
        <w:rPr>
          <w:rFonts w:eastAsia="MS Mincho" w:cs="Arial"/>
          <w:lang w:val="en-GB"/>
        </w:rPr>
      </w:pPr>
    </w:p>
    <w:p w14:paraId="291016CA" w14:textId="77777777" w:rsidR="00B9596C" w:rsidRPr="00AD27C0" w:rsidRDefault="00B9596C" w:rsidP="00253A0E">
      <w:pPr>
        <w:pStyle w:val="Retraitcorpsdetexte21"/>
        <w:widowControl/>
        <w:numPr>
          <w:ilvl w:val="0"/>
          <w:numId w:val="14"/>
        </w:numPr>
        <w:tabs>
          <w:tab w:val="clear" w:pos="720"/>
        </w:tabs>
        <w:ind w:hanging="720"/>
        <w:jc w:val="both"/>
        <w:rPr>
          <w:rFonts w:ascii="Arial" w:eastAsia="MS Mincho" w:hAnsi="Arial" w:cs="Arial"/>
          <w:sz w:val="20"/>
          <w:lang w:val="en-GB"/>
        </w:rPr>
      </w:pPr>
      <w:r w:rsidRPr="00AD27C0">
        <w:rPr>
          <w:rFonts w:ascii="Arial" w:eastAsia="MS Mincho" w:hAnsi="Arial" w:cs="Arial"/>
          <w:color w:val="000000"/>
          <w:sz w:val="20"/>
          <w:lang w:val="en-GB"/>
        </w:rPr>
        <w:t xml:space="preserve">shall be protected and kept strictly confidential and shall be treated </w:t>
      </w:r>
      <w:r w:rsidR="00166CC5" w:rsidRPr="00AD27C0">
        <w:rPr>
          <w:rFonts w:ascii="Arial" w:eastAsia="MS Mincho" w:hAnsi="Arial" w:cs="Arial"/>
          <w:color w:val="000000"/>
          <w:sz w:val="20"/>
          <w:lang w:val="en-GB"/>
        </w:rPr>
        <w:t xml:space="preserve">by the Receiving Party </w:t>
      </w:r>
      <w:r w:rsidRPr="00AD27C0">
        <w:rPr>
          <w:rFonts w:ascii="Arial" w:eastAsia="MS Mincho" w:hAnsi="Arial" w:cs="Arial"/>
          <w:color w:val="000000"/>
          <w:sz w:val="20"/>
          <w:lang w:val="en-GB"/>
        </w:rPr>
        <w:t xml:space="preserve">with </w:t>
      </w:r>
      <w:r w:rsidR="00CF0816" w:rsidRPr="00AD27C0">
        <w:rPr>
          <w:rFonts w:ascii="Arial" w:eastAsia="MS Mincho" w:hAnsi="Arial" w:cs="Arial"/>
          <w:color w:val="000000"/>
          <w:sz w:val="20"/>
          <w:lang w:val="en-GB"/>
        </w:rPr>
        <w:t xml:space="preserve">at least </w:t>
      </w:r>
      <w:r w:rsidRPr="00AD27C0">
        <w:rPr>
          <w:rFonts w:ascii="Arial" w:eastAsia="MS Mincho" w:hAnsi="Arial" w:cs="Arial"/>
          <w:color w:val="000000"/>
          <w:sz w:val="20"/>
          <w:lang w:val="en-GB"/>
        </w:rPr>
        <w:t xml:space="preserve">the same degree of care and protection as it uses to treat its own </w:t>
      </w:r>
      <w:r w:rsidR="009E18D9" w:rsidRPr="00AD27C0">
        <w:rPr>
          <w:rFonts w:ascii="Arial" w:eastAsia="MS Mincho" w:hAnsi="Arial" w:cs="Arial"/>
          <w:color w:val="000000"/>
          <w:sz w:val="20"/>
          <w:lang w:val="en-GB"/>
        </w:rPr>
        <w:t>c</w:t>
      </w:r>
      <w:r w:rsidRPr="00AD27C0">
        <w:rPr>
          <w:rFonts w:ascii="Arial" w:eastAsia="MS Mincho" w:hAnsi="Arial" w:cs="Arial"/>
          <w:color w:val="000000"/>
          <w:sz w:val="20"/>
          <w:lang w:val="en-GB"/>
        </w:rPr>
        <w:t xml:space="preserve">onfidential </w:t>
      </w:r>
      <w:r w:rsidR="009E18D9" w:rsidRPr="00AD27C0">
        <w:rPr>
          <w:rFonts w:ascii="Arial" w:eastAsia="MS Mincho" w:hAnsi="Arial" w:cs="Arial"/>
          <w:color w:val="000000"/>
          <w:sz w:val="20"/>
          <w:lang w:val="en-GB"/>
        </w:rPr>
        <w:t>i</w:t>
      </w:r>
      <w:r w:rsidRPr="00AD27C0">
        <w:rPr>
          <w:rFonts w:ascii="Arial" w:eastAsia="MS Mincho" w:hAnsi="Arial" w:cs="Arial"/>
          <w:color w:val="000000"/>
          <w:sz w:val="20"/>
          <w:lang w:val="en-GB"/>
        </w:rPr>
        <w:t>nformation of like importance,</w:t>
      </w:r>
      <w:r w:rsidR="00E7070E" w:rsidRPr="00AD27C0">
        <w:rPr>
          <w:rFonts w:ascii="Arial" w:eastAsia="MS Mincho" w:hAnsi="Arial" w:cs="Arial"/>
          <w:color w:val="000000"/>
          <w:sz w:val="20"/>
          <w:lang w:val="en-GB"/>
        </w:rPr>
        <w:t xml:space="preserve"> but </w:t>
      </w:r>
      <w:r w:rsidR="003D5FD4" w:rsidRPr="00AD27C0">
        <w:rPr>
          <w:rFonts w:ascii="Arial" w:eastAsia="MS Mincho" w:hAnsi="Arial" w:cs="Arial"/>
          <w:color w:val="000000"/>
          <w:sz w:val="20"/>
          <w:lang w:val="en-GB"/>
        </w:rPr>
        <w:t xml:space="preserve">in any event without being </w:t>
      </w:r>
      <w:r w:rsidR="00E7070E" w:rsidRPr="00AD27C0">
        <w:rPr>
          <w:rFonts w:ascii="Arial" w:eastAsia="MS Mincho" w:hAnsi="Arial" w:cs="Arial"/>
          <w:color w:val="000000"/>
          <w:sz w:val="20"/>
          <w:lang w:val="en-GB"/>
        </w:rPr>
        <w:t xml:space="preserve">less than a </w:t>
      </w:r>
      <w:r w:rsidR="006A4ABF" w:rsidRPr="00AD27C0">
        <w:rPr>
          <w:rFonts w:ascii="Arial" w:eastAsia="MS Mincho" w:hAnsi="Arial" w:cs="Arial"/>
          <w:color w:val="000000"/>
          <w:sz w:val="20"/>
          <w:lang w:val="en-GB"/>
        </w:rPr>
        <w:t xml:space="preserve">reasonable </w:t>
      </w:r>
      <w:r w:rsidR="00E7070E" w:rsidRPr="00AD27C0">
        <w:rPr>
          <w:rFonts w:ascii="Arial" w:eastAsia="MS Mincho" w:hAnsi="Arial" w:cs="Arial"/>
          <w:color w:val="000000"/>
          <w:sz w:val="20"/>
          <w:lang w:val="en-GB"/>
        </w:rPr>
        <w:t xml:space="preserve">level of precaution </w:t>
      </w:r>
      <w:r w:rsidR="003D5FD4" w:rsidRPr="00AD27C0">
        <w:rPr>
          <w:rFonts w:ascii="Arial" w:eastAsia="MS Mincho" w:hAnsi="Arial" w:cs="Arial"/>
          <w:color w:val="000000"/>
          <w:sz w:val="20"/>
          <w:lang w:val="en-GB"/>
        </w:rPr>
        <w:t>and</w:t>
      </w:r>
      <w:r w:rsidR="00E7070E" w:rsidRPr="00AD27C0">
        <w:rPr>
          <w:rFonts w:ascii="Arial" w:eastAsia="MS Mincho" w:hAnsi="Arial" w:cs="Arial"/>
          <w:color w:val="000000"/>
          <w:sz w:val="20"/>
          <w:lang w:val="en-GB"/>
        </w:rPr>
        <w:t xml:space="preserve"> protection </w:t>
      </w:r>
      <w:r w:rsidR="003D5FD4" w:rsidRPr="00AD27C0">
        <w:rPr>
          <w:rFonts w:ascii="Arial" w:eastAsia="MS Mincho" w:hAnsi="Arial" w:cs="Arial"/>
          <w:color w:val="000000"/>
          <w:sz w:val="20"/>
          <w:lang w:val="en-GB"/>
        </w:rPr>
        <w:t>so as to avoid any public disclosure</w:t>
      </w:r>
      <w:r w:rsidR="00253A0E">
        <w:rPr>
          <w:rFonts w:ascii="Arial" w:eastAsia="MS Mincho" w:hAnsi="Arial" w:cs="Arial"/>
          <w:color w:val="000000"/>
          <w:sz w:val="20"/>
          <w:lang w:val="en-GB"/>
        </w:rPr>
        <w:t>,</w:t>
      </w:r>
      <w:r w:rsidR="003D5FD4" w:rsidRPr="00AD27C0">
        <w:rPr>
          <w:rFonts w:ascii="Arial" w:eastAsia="MS Mincho" w:hAnsi="Arial" w:cs="Arial"/>
          <w:color w:val="000000"/>
          <w:sz w:val="20"/>
          <w:lang w:val="en-GB"/>
        </w:rPr>
        <w:t xml:space="preserve"> </w:t>
      </w:r>
      <w:r w:rsidR="00EB62D6" w:rsidRPr="00AD27C0">
        <w:rPr>
          <w:rFonts w:ascii="Arial" w:eastAsia="MS Mincho" w:hAnsi="Arial" w:cs="Arial"/>
          <w:color w:val="000000"/>
          <w:sz w:val="20"/>
          <w:lang w:val="en-GB"/>
        </w:rPr>
        <w:t>and</w:t>
      </w:r>
    </w:p>
    <w:p w14:paraId="69470C23" w14:textId="77777777" w:rsidR="00EB62D6" w:rsidRPr="00AD27C0" w:rsidRDefault="00EB62D6" w:rsidP="00FF0967">
      <w:pPr>
        <w:pStyle w:val="Retraitcorpsdetexte21"/>
        <w:widowControl/>
        <w:jc w:val="both"/>
        <w:rPr>
          <w:rFonts w:ascii="Arial" w:eastAsia="MS Mincho" w:hAnsi="Arial" w:cs="Arial"/>
          <w:sz w:val="20"/>
          <w:lang w:val="en-GB"/>
        </w:rPr>
      </w:pPr>
    </w:p>
    <w:p w14:paraId="65A982DD" w14:textId="77777777" w:rsidR="00B9596C" w:rsidRPr="00AD27C0" w:rsidRDefault="00B9596C" w:rsidP="005130AF">
      <w:pPr>
        <w:pStyle w:val="Retraitcorpsdetexte21"/>
        <w:widowControl/>
        <w:numPr>
          <w:ilvl w:val="0"/>
          <w:numId w:val="14"/>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shall be disclosed only to those of its employees</w:t>
      </w:r>
      <w:r w:rsidR="003D5FD4" w:rsidRPr="00AD27C0">
        <w:rPr>
          <w:rFonts w:ascii="Arial" w:eastAsia="MS Mincho" w:hAnsi="Arial" w:cs="Arial"/>
          <w:color w:val="000000"/>
          <w:sz w:val="20"/>
          <w:lang w:val="en-GB"/>
        </w:rPr>
        <w:t xml:space="preserve"> and</w:t>
      </w:r>
      <w:r w:rsidRPr="00AD27C0">
        <w:rPr>
          <w:rFonts w:ascii="Arial" w:eastAsia="MS Mincho" w:hAnsi="Arial" w:cs="Arial"/>
          <w:color w:val="000000"/>
          <w:sz w:val="20"/>
          <w:lang w:val="en-GB"/>
        </w:rPr>
        <w:t xml:space="preserve"> </w:t>
      </w:r>
      <w:r w:rsidR="005130AF" w:rsidRPr="00AD27C0">
        <w:rPr>
          <w:rFonts w:ascii="Arial" w:eastAsia="MS Mincho" w:hAnsi="Arial" w:cs="Arial"/>
          <w:color w:val="000000"/>
          <w:sz w:val="20"/>
          <w:lang w:val="en-GB"/>
        </w:rPr>
        <w:t>sworn</w:t>
      </w:r>
      <w:r w:rsidR="007D2C99" w:rsidRPr="00AD27C0">
        <w:rPr>
          <w:rFonts w:ascii="Arial" w:eastAsia="MS Mincho" w:hAnsi="Arial" w:cs="Arial"/>
          <w:color w:val="000000"/>
          <w:sz w:val="20"/>
          <w:lang w:val="en-GB"/>
        </w:rPr>
        <w:t xml:space="preserve"> consultants</w:t>
      </w:r>
      <w:r w:rsidRPr="00AD27C0">
        <w:rPr>
          <w:rFonts w:ascii="Arial" w:eastAsia="MS Mincho" w:hAnsi="Arial" w:cs="Arial"/>
          <w:color w:val="000000"/>
          <w:sz w:val="20"/>
          <w:lang w:val="en-GB"/>
        </w:rPr>
        <w:t xml:space="preserve"> having a</w:t>
      </w:r>
      <w:r w:rsidR="007D2C99" w:rsidRPr="00AD27C0">
        <w:rPr>
          <w:rFonts w:ascii="Arial" w:eastAsia="MS Mincho" w:hAnsi="Arial" w:cs="Arial"/>
          <w:color w:val="000000"/>
          <w:sz w:val="20"/>
          <w:lang w:val="en-GB"/>
        </w:rPr>
        <w:t xml:space="preserve"> </w:t>
      </w:r>
      <w:r w:rsidRPr="00AD27C0">
        <w:rPr>
          <w:rFonts w:ascii="Arial" w:eastAsia="MS Mincho" w:hAnsi="Arial" w:cs="Arial"/>
          <w:color w:val="000000"/>
          <w:sz w:val="20"/>
          <w:lang w:val="en-GB"/>
        </w:rPr>
        <w:t xml:space="preserve">need to know such Confidential Information and </w:t>
      </w:r>
      <w:r w:rsidR="009D322A" w:rsidRPr="00AD27C0">
        <w:rPr>
          <w:rFonts w:ascii="Arial" w:eastAsia="MS Mincho" w:hAnsi="Arial" w:cs="Arial"/>
          <w:color w:val="000000"/>
          <w:sz w:val="20"/>
          <w:lang w:val="en-GB"/>
        </w:rPr>
        <w:t xml:space="preserve">provided that they are </w:t>
      </w:r>
      <w:r w:rsidRPr="00AD27C0">
        <w:rPr>
          <w:rFonts w:ascii="Arial" w:eastAsia="MS Mincho" w:hAnsi="Arial" w:cs="Arial"/>
          <w:color w:val="000000"/>
          <w:sz w:val="20"/>
          <w:lang w:val="en-GB"/>
        </w:rPr>
        <w:t>duly informed beforehand of the confidential nature of such Confidential Information and</w:t>
      </w:r>
      <w:r w:rsidR="007D2C99" w:rsidRPr="00AD27C0">
        <w:rPr>
          <w:rFonts w:ascii="Arial" w:eastAsia="MS Mincho" w:hAnsi="Arial" w:cs="Arial"/>
          <w:color w:val="000000"/>
          <w:sz w:val="20"/>
          <w:lang w:val="en-GB"/>
        </w:rPr>
        <w:t xml:space="preserve"> </w:t>
      </w:r>
      <w:r w:rsidR="00D1370A" w:rsidRPr="00AD27C0">
        <w:rPr>
          <w:rFonts w:ascii="Arial" w:eastAsia="MS Mincho" w:hAnsi="Arial" w:cs="Arial"/>
          <w:color w:val="000000"/>
          <w:sz w:val="20"/>
          <w:lang w:val="en-GB"/>
        </w:rPr>
        <w:t xml:space="preserve">they are subject to confidentiality obligations at least as strict as those </w:t>
      </w:r>
      <w:r w:rsidR="009744BD" w:rsidRPr="00AD27C0">
        <w:rPr>
          <w:rFonts w:ascii="Arial" w:eastAsia="MS Mincho" w:hAnsi="Arial" w:cs="Arial"/>
          <w:color w:val="000000"/>
          <w:sz w:val="20"/>
          <w:lang w:val="en-GB"/>
        </w:rPr>
        <w:t xml:space="preserve">provided </w:t>
      </w:r>
      <w:r w:rsidR="00D1370A" w:rsidRPr="00AD27C0">
        <w:rPr>
          <w:rFonts w:ascii="Arial" w:eastAsia="MS Mincho" w:hAnsi="Arial" w:cs="Arial"/>
          <w:color w:val="000000"/>
          <w:sz w:val="20"/>
          <w:lang w:val="en-GB"/>
        </w:rPr>
        <w:t>herein</w:t>
      </w:r>
      <w:r w:rsidR="00623871" w:rsidRPr="00AD27C0">
        <w:rPr>
          <w:rFonts w:ascii="Arial" w:eastAsia="MS Mincho" w:hAnsi="Arial" w:cs="Arial"/>
          <w:color w:val="000000"/>
          <w:sz w:val="20"/>
          <w:lang w:val="en-GB"/>
        </w:rPr>
        <w:t>, and</w:t>
      </w:r>
      <w:r w:rsidR="007D2C99" w:rsidRPr="00AD27C0">
        <w:rPr>
          <w:rFonts w:ascii="Arial" w:eastAsia="MS Mincho" w:hAnsi="Arial" w:cs="Arial"/>
          <w:color w:val="000000"/>
          <w:sz w:val="20"/>
          <w:lang w:val="en-GB"/>
        </w:rPr>
        <w:t xml:space="preserve"> </w:t>
      </w:r>
    </w:p>
    <w:p w14:paraId="330E448F" w14:textId="77777777" w:rsidR="00B9596C" w:rsidRPr="00AD27C0" w:rsidRDefault="00B9596C" w:rsidP="00FF0967">
      <w:pPr>
        <w:pStyle w:val="Retraitcorpsdetexte21"/>
        <w:widowControl/>
        <w:ind w:left="709" w:hanging="709"/>
        <w:jc w:val="both"/>
        <w:rPr>
          <w:rFonts w:ascii="Arial" w:eastAsia="MS Mincho" w:hAnsi="Arial" w:cs="Arial"/>
          <w:color w:val="000000"/>
          <w:sz w:val="20"/>
          <w:lang w:val="en-GB"/>
        </w:rPr>
      </w:pPr>
    </w:p>
    <w:p w14:paraId="4568E77C" w14:textId="13447F0D" w:rsidR="00B9596C" w:rsidRDefault="00B9596C" w:rsidP="00253A0E">
      <w:pPr>
        <w:pStyle w:val="Retraitcorpsdetexte21"/>
        <w:widowControl/>
        <w:numPr>
          <w:ilvl w:val="0"/>
          <w:numId w:val="14"/>
        </w:numPr>
        <w:tabs>
          <w:tab w:val="clear" w:pos="720"/>
        </w:tabs>
        <w:ind w:left="709" w:hanging="709"/>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shall not be used, in whole or in part, for another </w:t>
      </w:r>
      <w:r w:rsidR="00D1370A" w:rsidRPr="00AD27C0">
        <w:rPr>
          <w:rFonts w:ascii="Arial" w:eastAsia="MS Mincho" w:hAnsi="Arial" w:cs="Arial"/>
          <w:color w:val="000000"/>
          <w:sz w:val="20"/>
          <w:lang w:val="en-GB"/>
        </w:rPr>
        <w:t xml:space="preserve">purpose than the </w:t>
      </w:r>
      <w:r w:rsidR="00CD1D3C">
        <w:rPr>
          <w:rFonts w:ascii="Arial" w:eastAsia="MS Mincho" w:hAnsi="Arial" w:cs="Arial"/>
          <w:color w:val="000000"/>
          <w:sz w:val="20"/>
          <w:lang w:val="en-GB"/>
        </w:rPr>
        <w:t>Purpose</w:t>
      </w:r>
      <w:r w:rsidR="00253A0E">
        <w:rPr>
          <w:rFonts w:ascii="Arial" w:eastAsia="MS Mincho" w:hAnsi="Arial" w:cs="Arial"/>
          <w:color w:val="000000"/>
          <w:sz w:val="20"/>
          <w:lang w:val="en-GB"/>
        </w:rPr>
        <w:t>,</w:t>
      </w:r>
      <w:r w:rsidRPr="00AD27C0">
        <w:rPr>
          <w:rFonts w:ascii="Arial" w:eastAsia="MS Mincho" w:hAnsi="Arial" w:cs="Arial"/>
          <w:color w:val="000000"/>
          <w:sz w:val="20"/>
          <w:lang w:val="en-GB"/>
        </w:rPr>
        <w:t xml:space="preserve"> </w:t>
      </w:r>
      <w:r w:rsidR="00EB62D6" w:rsidRPr="00AD27C0">
        <w:rPr>
          <w:rFonts w:ascii="Arial" w:eastAsia="MS Mincho" w:hAnsi="Arial" w:cs="Arial"/>
          <w:color w:val="000000"/>
          <w:sz w:val="20"/>
          <w:lang w:val="en-GB"/>
        </w:rPr>
        <w:t>and</w:t>
      </w:r>
    </w:p>
    <w:p w14:paraId="6485491A" w14:textId="77777777" w:rsidR="00415C7E" w:rsidRDefault="00415C7E" w:rsidP="00415C7E">
      <w:pPr>
        <w:pStyle w:val="Paragraphedeliste"/>
        <w:rPr>
          <w:rFonts w:eastAsia="MS Mincho" w:cs="Arial"/>
          <w:lang w:val="en-GB"/>
        </w:rPr>
      </w:pPr>
    </w:p>
    <w:p w14:paraId="6852481B" w14:textId="77777777" w:rsidR="00415C7E" w:rsidRPr="00E069A9" w:rsidRDefault="00415C7E" w:rsidP="00B6643B">
      <w:pPr>
        <w:pStyle w:val="Retraitcorpsdetexte21"/>
        <w:widowControl/>
        <w:numPr>
          <w:ilvl w:val="0"/>
          <w:numId w:val="14"/>
        </w:numPr>
        <w:tabs>
          <w:tab w:val="clear" w:pos="720"/>
        </w:tabs>
        <w:ind w:left="709" w:hanging="709"/>
        <w:jc w:val="both"/>
        <w:rPr>
          <w:rFonts w:ascii="Arial" w:eastAsia="MS Mincho" w:hAnsi="Arial" w:cs="Arial"/>
          <w:color w:val="000000"/>
          <w:sz w:val="20"/>
          <w:lang w:val="en-GB"/>
        </w:rPr>
      </w:pPr>
      <w:r>
        <w:rPr>
          <w:rFonts w:ascii="Arial" w:eastAsia="MS Mincho" w:hAnsi="Arial" w:cs="Arial"/>
          <w:color w:val="000000"/>
          <w:sz w:val="20"/>
          <w:lang w:val="en-GB"/>
        </w:rPr>
        <w:t>shall not</w:t>
      </w:r>
      <w:r w:rsidR="00C33419">
        <w:rPr>
          <w:rFonts w:ascii="Arial" w:eastAsia="MS Mincho" w:hAnsi="Arial" w:cs="Arial"/>
          <w:color w:val="000000"/>
          <w:sz w:val="20"/>
          <w:lang w:val="en-GB"/>
        </w:rPr>
        <w:t xml:space="preserve"> be</w:t>
      </w:r>
      <w:r w:rsidR="00B6643B">
        <w:rPr>
          <w:rFonts w:ascii="Arial" w:eastAsia="MS Mincho" w:hAnsi="Arial" w:cs="Arial"/>
          <w:color w:val="000000"/>
          <w:sz w:val="20"/>
          <w:lang w:val="en-GB"/>
        </w:rPr>
        <w:t>,</w:t>
      </w:r>
      <w:r w:rsidR="00C33419">
        <w:rPr>
          <w:rFonts w:ascii="Arial" w:eastAsia="MS Mincho" w:hAnsi="Arial" w:cs="Arial"/>
          <w:color w:val="000000"/>
          <w:sz w:val="20"/>
          <w:lang w:val="en-GB"/>
        </w:rPr>
        <w:t xml:space="preserve"> </w:t>
      </w:r>
      <w:r w:rsidR="00B6643B" w:rsidRPr="00E069A9">
        <w:rPr>
          <w:rFonts w:ascii="Arial" w:eastAsia="MS Mincho" w:hAnsi="Arial" w:cs="Arial"/>
          <w:color w:val="000000"/>
          <w:sz w:val="20"/>
          <w:lang w:val="en-GB"/>
        </w:rPr>
        <w:t>directly by the Receiving Party or indirectly</w:t>
      </w:r>
      <w:r w:rsidR="00B6643B">
        <w:rPr>
          <w:rFonts w:ascii="Arial" w:eastAsia="MS Mincho" w:hAnsi="Arial" w:cs="Arial"/>
          <w:color w:val="000000"/>
          <w:sz w:val="20"/>
          <w:lang w:val="en-GB"/>
        </w:rPr>
        <w:t xml:space="preserve">, </w:t>
      </w:r>
      <w:r w:rsidRPr="00E069A9">
        <w:rPr>
          <w:rFonts w:ascii="Arial" w:eastAsia="MS Mincho" w:hAnsi="Arial" w:cs="Arial"/>
          <w:color w:val="000000"/>
          <w:sz w:val="20"/>
          <w:lang w:val="en-GB"/>
        </w:rPr>
        <w:t>reverse engineer</w:t>
      </w:r>
      <w:r w:rsidR="00C33419" w:rsidRPr="00E069A9">
        <w:rPr>
          <w:rFonts w:ascii="Arial" w:eastAsia="MS Mincho" w:hAnsi="Arial" w:cs="Arial"/>
          <w:color w:val="000000"/>
          <w:sz w:val="20"/>
          <w:lang w:val="en-GB"/>
        </w:rPr>
        <w:t>ed</w:t>
      </w:r>
      <w:r w:rsidRPr="00E069A9">
        <w:rPr>
          <w:rFonts w:ascii="Arial" w:eastAsia="MS Mincho" w:hAnsi="Arial" w:cs="Arial"/>
          <w:color w:val="000000"/>
          <w:sz w:val="20"/>
          <w:lang w:val="en-GB"/>
        </w:rPr>
        <w:t>, decompile</w:t>
      </w:r>
      <w:r w:rsidR="00C33419" w:rsidRPr="00E069A9">
        <w:rPr>
          <w:rFonts w:ascii="Arial" w:eastAsia="MS Mincho" w:hAnsi="Arial" w:cs="Arial"/>
          <w:color w:val="000000"/>
          <w:sz w:val="20"/>
          <w:lang w:val="en-GB"/>
        </w:rPr>
        <w:t>d</w:t>
      </w:r>
      <w:r w:rsidRPr="00E069A9">
        <w:rPr>
          <w:rFonts w:ascii="Arial" w:eastAsia="MS Mincho" w:hAnsi="Arial" w:cs="Arial"/>
          <w:color w:val="000000"/>
          <w:sz w:val="20"/>
          <w:lang w:val="en-GB"/>
        </w:rPr>
        <w:t>, disassemble</w:t>
      </w:r>
      <w:r w:rsidR="00C33419" w:rsidRPr="00E069A9">
        <w:rPr>
          <w:rFonts w:ascii="Arial" w:eastAsia="MS Mincho" w:hAnsi="Arial" w:cs="Arial"/>
          <w:color w:val="000000"/>
          <w:sz w:val="20"/>
          <w:lang w:val="en-GB"/>
        </w:rPr>
        <w:t>d, modified</w:t>
      </w:r>
      <w:r w:rsidRPr="00E069A9">
        <w:rPr>
          <w:rFonts w:ascii="Arial" w:eastAsia="MS Mincho" w:hAnsi="Arial" w:cs="Arial"/>
          <w:color w:val="000000"/>
          <w:sz w:val="20"/>
          <w:lang w:val="en-GB"/>
        </w:rPr>
        <w:t>, adapt</w:t>
      </w:r>
      <w:r w:rsidR="00C33419" w:rsidRPr="00E069A9">
        <w:rPr>
          <w:rFonts w:ascii="Arial" w:eastAsia="MS Mincho" w:hAnsi="Arial" w:cs="Arial"/>
          <w:color w:val="000000"/>
          <w:sz w:val="20"/>
          <w:lang w:val="en-GB"/>
        </w:rPr>
        <w:t>ed</w:t>
      </w:r>
      <w:r w:rsidRPr="00E069A9">
        <w:rPr>
          <w:rFonts w:ascii="Arial" w:eastAsia="MS Mincho" w:hAnsi="Arial" w:cs="Arial"/>
          <w:color w:val="000000"/>
          <w:sz w:val="20"/>
          <w:lang w:val="en-GB"/>
        </w:rPr>
        <w:t>, translate</w:t>
      </w:r>
      <w:r w:rsidR="00C33419" w:rsidRPr="00E069A9">
        <w:rPr>
          <w:rFonts w:ascii="Arial" w:eastAsia="MS Mincho" w:hAnsi="Arial" w:cs="Arial"/>
          <w:color w:val="000000"/>
          <w:sz w:val="20"/>
          <w:lang w:val="en-GB"/>
        </w:rPr>
        <w:t>d</w:t>
      </w:r>
      <w:r w:rsidRPr="00E069A9">
        <w:rPr>
          <w:rFonts w:ascii="Arial" w:eastAsia="MS Mincho" w:hAnsi="Arial" w:cs="Arial"/>
          <w:color w:val="000000"/>
          <w:sz w:val="20"/>
          <w:lang w:val="en-GB"/>
        </w:rPr>
        <w:t xml:space="preserve"> </w:t>
      </w:r>
      <w:r w:rsidR="00C33419" w:rsidRPr="00E069A9">
        <w:rPr>
          <w:rFonts w:ascii="Arial" w:eastAsia="MS Mincho" w:hAnsi="Arial" w:cs="Arial"/>
          <w:color w:val="000000"/>
          <w:sz w:val="20"/>
          <w:lang w:val="en-GB"/>
        </w:rPr>
        <w:t>and/</w:t>
      </w:r>
      <w:r w:rsidRPr="00E069A9">
        <w:rPr>
          <w:rFonts w:ascii="Arial" w:eastAsia="MS Mincho" w:hAnsi="Arial" w:cs="Arial"/>
          <w:color w:val="000000"/>
          <w:sz w:val="20"/>
          <w:lang w:val="en-GB"/>
        </w:rPr>
        <w:t xml:space="preserve">or </w:t>
      </w:r>
      <w:r w:rsidR="00C33419" w:rsidRPr="00E069A9">
        <w:rPr>
          <w:rFonts w:ascii="Arial" w:eastAsia="MS Mincho" w:hAnsi="Arial" w:cs="Arial"/>
          <w:color w:val="000000"/>
          <w:sz w:val="20"/>
          <w:lang w:val="en-GB"/>
        </w:rPr>
        <w:t xml:space="preserve">used to </w:t>
      </w:r>
      <w:r w:rsidRPr="00E069A9">
        <w:rPr>
          <w:rFonts w:ascii="Arial" w:eastAsia="MS Mincho" w:hAnsi="Arial" w:cs="Arial"/>
          <w:color w:val="000000"/>
          <w:sz w:val="20"/>
          <w:lang w:val="en-GB"/>
        </w:rPr>
        <w:t xml:space="preserve">create any derivative </w:t>
      </w:r>
      <w:r w:rsidR="00B41F35">
        <w:rPr>
          <w:rFonts w:ascii="Arial" w:eastAsia="MS Mincho" w:hAnsi="Arial" w:cs="Arial"/>
          <w:color w:val="000000"/>
          <w:sz w:val="20"/>
          <w:lang w:val="en-GB"/>
        </w:rPr>
        <w:t>information and/or result</w:t>
      </w:r>
      <w:r w:rsidR="00C33419" w:rsidRPr="00E069A9">
        <w:rPr>
          <w:rFonts w:ascii="Arial" w:eastAsia="MS Mincho" w:hAnsi="Arial" w:cs="Arial"/>
          <w:color w:val="000000"/>
          <w:sz w:val="20"/>
          <w:lang w:val="en-GB"/>
        </w:rPr>
        <w:t>, without the prior written authorization of the Disclosing Party</w:t>
      </w:r>
      <w:r w:rsidR="000A39BB">
        <w:rPr>
          <w:rFonts w:ascii="Arial" w:eastAsia="MS Mincho" w:hAnsi="Arial" w:cs="Arial"/>
          <w:color w:val="000000"/>
          <w:sz w:val="20"/>
          <w:lang w:val="en-GB"/>
        </w:rPr>
        <w:t>, and</w:t>
      </w:r>
      <w:r w:rsidRPr="00E069A9">
        <w:rPr>
          <w:rFonts w:ascii="Arial" w:eastAsia="MS Mincho" w:hAnsi="Arial" w:cs="Arial"/>
          <w:color w:val="000000"/>
          <w:sz w:val="20"/>
          <w:lang w:val="en-GB"/>
        </w:rPr>
        <w:t xml:space="preserve"> </w:t>
      </w:r>
    </w:p>
    <w:p w14:paraId="37A50F99" w14:textId="77777777" w:rsidR="00415C7E" w:rsidRPr="00AD27C0" w:rsidRDefault="00415C7E" w:rsidP="00E069A9">
      <w:pPr>
        <w:pStyle w:val="Retraitcorpsdetexte21"/>
        <w:widowControl/>
        <w:ind w:left="709" w:firstLine="0"/>
        <w:jc w:val="both"/>
        <w:rPr>
          <w:rFonts w:ascii="Arial" w:eastAsia="MS Mincho" w:hAnsi="Arial" w:cs="Arial"/>
          <w:color w:val="000000"/>
          <w:sz w:val="20"/>
          <w:lang w:val="en-GB"/>
        </w:rPr>
      </w:pPr>
    </w:p>
    <w:p w14:paraId="5254279D" w14:textId="2032FEF7" w:rsidR="00B9596C" w:rsidRPr="00AD27C0" w:rsidRDefault="00B9596C" w:rsidP="009744BD">
      <w:pPr>
        <w:pStyle w:val="Retraitcorpsdetexte21"/>
        <w:widowControl/>
        <w:numPr>
          <w:ilvl w:val="0"/>
          <w:numId w:val="14"/>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shall not be disclosed nor likely to be disclosed either directly or indirectly to any third party including subcontractors or any persons </w:t>
      </w:r>
      <w:r w:rsidR="00D1370A" w:rsidRPr="00AD27C0">
        <w:rPr>
          <w:rFonts w:ascii="Arial" w:eastAsia="MS Mincho" w:hAnsi="Arial" w:cs="Arial"/>
          <w:color w:val="000000"/>
          <w:sz w:val="20"/>
          <w:lang w:val="en-GB"/>
        </w:rPr>
        <w:t xml:space="preserve">other </w:t>
      </w:r>
      <w:r w:rsidRPr="00AD27C0">
        <w:rPr>
          <w:rFonts w:ascii="Arial" w:eastAsia="MS Mincho" w:hAnsi="Arial" w:cs="Arial"/>
          <w:color w:val="000000"/>
          <w:sz w:val="20"/>
          <w:lang w:val="en-GB"/>
        </w:rPr>
        <w:t>than those mentioned in paragraph b) here</w:t>
      </w:r>
      <w:r w:rsidR="004C7D6A">
        <w:rPr>
          <w:rFonts w:ascii="Arial" w:eastAsia="MS Mincho" w:hAnsi="Arial" w:cs="Arial"/>
          <w:color w:val="000000"/>
          <w:sz w:val="20"/>
          <w:lang w:val="en-GB"/>
        </w:rPr>
        <w:t xml:space="preserve"> </w:t>
      </w:r>
      <w:r w:rsidRPr="00AD27C0">
        <w:rPr>
          <w:rFonts w:ascii="Arial" w:eastAsia="MS Mincho" w:hAnsi="Arial" w:cs="Arial"/>
          <w:color w:val="000000"/>
          <w:sz w:val="20"/>
          <w:lang w:val="en-GB"/>
        </w:rPr>
        <w:t xml:space="preserve">above, without the prior written authorization of the Disclosing Party and provided that such third party undertakes </w:t>
      </w:r>
      <w:r w:rsidR="009744BD" w:rsidRPr="00AD27C0">
        <w:rPr>
          <w:rFonts w:ascii="Arial" w:eastAsia="MS Mincho" w:hAnsi="Arial" w:cs="Arial"/>
          <w:color w:val="000000"/>
          <w:sz w:val="20"/>
          <w:lang w:val="en-GB"/>
        </w:rPr>
        <w:t xml:space="preserve">beforehand </w:t>
      </w:r>
      <w:r w:rsidRPr="00AD27C0">
        <w:rPr>
          <w:rFonts w:ascii="Arial" w:eastAsia="MS Mincho" w:hAnsi="Arial" w:cs="Arial"/>
          <w:color w:val="000000"/>
          <w:sz w:val="20"/>
          <w:lang w:val="en-GB"/>
        </w:rPr>
        <w:t xml:space="preserve">in writing to comply with confidentiality obligations </w:t>
      </w:r>
      <w:r w:rsidR="009744BD" w:rsidRPr="00AD27C0">
        <w:rPr>
          <w:rFonts w:ascii="Arial" w:eastAsia="MS Mincho" w:hAnsi="Arial" w:cs="Arial"/>
          <w:color w:val="000000"/>
          <w:sz w:val="20"/>
          <w:lang w:val="en-GB"/>
        </w:rPr>
        <w:t xml:space="preserve">at least as strict as those </w:t>
      </w:r>
      <w:r w:rsidRPr="00AD27C0">
        <w:rPr>
          <w:rFonts w:ascii="Arial" w:eastAsia="MS Mincho" w:hAnsi="Arial" w:cs="Arial"/>
          <w:color w:val="000000"/>
          <w:sz w:val="20"/>
          <w:lang w:val="en-GB"/>
        </w:rPr>
        <w:t>provided herein, the Receiving Party remaining liable to the Disclosing Party for any failure by the third party to abide by said obligations, and</w:t>
      </w:r>
    </w:p>
    <w:p w14:paraId="0180935F" w14:textId="77777777" w:rsidR="00B9596C" w:rsidRPr="00AD27C0" w:rsidRDefault="00B9596C" w:rsidP="00B9596C">
      <w:pPr>
        <w:pStyle w:val="Retraitcorpsdetexte21"/>
        <w:widowControl/>
        <w:ind w:left="0" w:firstLine="0"/>
        <w:jc w:val="both"/>
        <w:rPr>
          <w:rFonts w:ascii="Arial" w:eastAsia="MS Mincho" w:hAnsi="Arial" w:cs="Arial"/>
          <w:color w:val="000000"/>
          <w:sz w:val="20"/>
          <w:lang w:val="en-GB"/>
        </w:rPr>
      </w:pPr>
    </w:p>
    <w:p w14:paraId="3CA2551D" w14:textId="6A1B6056" w:rsidR="00B9596C" w:rsidRPr="00AD27C0" w:rsidRDefault="00B9596C" w:rsidP="00415C7E">
      <w:pPr>
        <w:pStyle w:val="Retraitcorpsdetexte21"/>
        <w:widowControl/>
        <w:numPr>
          <w:ilvl w:val="0"/>
          <w:numId w:val="14"/>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shall not be copied, nor reproduced in whole or in part without the prior written authorization of the Disclosing Party, except for the copies strictly necessary to fulfil the </w:t>
      </w:r>
      <w:r w:rsidR="00CD1D3C">
        <w:rPr>
          <w:rFonts w:ascii="Arial" w:eastAsia="MS Mincho" w:hAnsi="Arial" w:cs="Arial"/>
          <w:color w:val="000000"/>
          <w:sz w:val="20"/>
          <w:lang w:val="en-GB"/>
        </w:rPr>
        <w:t>Purpose</w:t>
      </w:r>
      <w:r w:rsidRPr="00AD27C0">
        <w:rPr>
          <w:rFonts w:ascii="Arial" w:eastAsia="MS Mincho" w:hAnsi="Arial" w:cs="Arial"/>
          <w:color w:val="000000"/>
          <w:sz w:val="20"/>
          <w:lang w:val="en-GB"/>
        </w:rPr>
        <w:t xml:space="preserve">, and for the only persons mentioned in paragraphs b) and </w:t>
      </w:r>
      <w:r w:rsidR="00415C7E">
        <w:rPr>
          <w:rFonts w:ascii="Arial" w:eastAsia="MS Mincho" w:hAnsi="Arial" w:cs="Arial"/>
          <w:color w:val="000000"/>
          <w:sz w:val="20"/>
          <w:lang w:val="en-GB"/>
        </w:rPr>
        <w:t>e</w:t>
      </w:r>
      <w:r w:rsidRPr="00AD27C0">
        <w:rPr>
          <w:rFonts w:ascii="Arial" w:eastAsia="MS Mincho" w:hAnsi="Arial" w:cs="Arial"/>
          <w:color w:val="000000"/>
          <w:sz w:val="20"/>
          <w:lang w:val="en-GB"/>
        </w:rPr>
        <w:t>), and</w:t>
      </w:r>
    </w:p>
    <w:p w14:paraId="3AA81CD1" w14:textId="77777777" w:rsidR="00663C4F" w:rsidRPr="00AD27C0" w:rsidRDefault="00663C4F" w:rsidP="00663C4F">
      <w:pPr>
        <w:pStyle w:val="Retraitcorpsdetexte21"/>
        <w:widowControl/>
        <w:ind w:left="0" w:firstLine="0"/>
        <w:jc w:val="both"/>
        <w:rPr>
          <w:rFonts w:ascii="Arial" w:eastAsia="MS Mincho" w:hAnsi="Arial" w:cs="Arial"/>
          <w:color w:val="000000"/>
          <w:sz w:val="20"/>
          <w:lang w:val="en-GB"/>
        </w:rPr>
      </w:pPr>
    </w:p>
    <w:p w14:paraId="7D1BF5AC" w14:textId="37B7323A" w:rsidR="008E4C38" w:rsidRDefault="00024EB3" w:rsidP="008E4C38">
      <w:pPr>
        <w:pStyle w:val="Paragraphedeliste"/>
        <w:rPr>
          <w:rFonts w:eastAsia="MS Mincho" w:cs="Arial"/>
          <w:lang w:val="en-GB"/>
        </w:rPr>
      </w:pPr>
      <w:r w:rsidRPr="00253A0E">
        <w:rPr>
          <w:rFonts w:eastAsia="MS Mincho" w:cs="Arial"/>
          <w:lang w:val="en-GB"/>
        </w:rPr>
        <w:t xml:space="preserve">shall be immediately destroyed upon request of the Disclosing Party, as </w:t>
      </w:r>
      <w:r w:rsidR="00592CA9" w:rsidRPr="00253A0E">
        <w:rPr>
          <w:rFonts w:eastAsia="MS Mincho" w:cs="Arial"/>
          <w:lang w:val="en-GB"/>
        </w:rPr>
        <w:t xml:space="preserve">well as all </w:t>
      </w:r>
      <w:r w:rsidRPr="00253A0E">
        <w:rPr>
          <w:rFonts w:eastAsia="MS Mincho" w:cs="Arial"/>
          <w:lang w:val="en-GB"/>
        </w:rPr>
        <w:t xml:space="preserve">copies and </w:t>
      </w:r>
      <w:r w:rsidR="00A10C30" w:rsidRPr="00253A0E">
        <w:rPr>
          <w:rFonts w:eastAsia="MS Mincho" w:cs="Arial"/>
          <w:lang w:val="en-GB"/>
        </w:rPr>
        <w:t xml:space="preserve">reproductions </w:t>
      </w:r>
      <w:r w:rsidR="00592CA9" w:rsidRPr="00253A0E">
        <w:rPr>
          <w:rFonts w:eastAsia="MS Mincho" w:cs="Arial"/>
          <w:lang w:val="en-GB"/>
        </w:rPr>
        <w:t>if any</w:t>
      </w:r>
      <w:r w:rsidRPr="00253A0E">
        <w:rPr>
          <w:rFonts w:eastAsia="MS Mincho" w:cs="Arial"/>
          <w:lang w:val="en-GB"/>
        </w:rPr>
        <w:t xml:space="preserve"> (except </w:t>
      </w:r>
      <w:r w:rsidR="00592CA9" w:rsidRPr="00253A0E">
        <w:rPr>
          <w:rFonts w:eastAsia="MS Mincho" w:cs="Arial"/>
          <w:lang w:val="en-GB"/>
        </w:rPr>
        <w:t xml:space="preserve">if the Disclosing Party </w:t>
      </w:r>
      <w:r w:rsidR="00A10C30" w:rsidRPr="00253A0E">
        <w:rPr>
          <w:rFonts w:eastAsia="MS Mincho" w:cs="Arial"/>
          <w:lang w:val="en-GB"/>
        </w:rPr>
        <w:t xml:space="preserve">exceptionally </w:t>
      </w:r>
      <w:r w:rsidR="00592CA9" w:rsidRPr="00253A0E">
        <w:rPr>
          <w:rFonts w:eastAsia="MS Mincho" w:cs="Arial"/>
          <w:lang w:val="en-GB"/>
        </w:rPr>
        <w:t>requests their restitution</w:t>
      </w:r>
      <w:r w:rsidRPr="00253A0E">
        <w:rPr>
          <w:rFonts w:eastAsia="MS Mincho" w:cs="Arial"/>
          <w:lang w:val="en-GB"/>
        </w:rPr>
        <w:t>)</w:t>
      </w:r>
      <w:r w:rsidR="00592CA9" w:rsidRPr="00253A0E">
        <w:rPr>
          <w:rFonts w:eastAsia="MS Mincho" w:cs="Arial"/>
          <w:lang w:val="en-GB"/>
        </w:rPr>
        <w:t>; in case of destruction, t</w:t>
      </w:r>
      <w:r w:rsidRPr="00253A0E">
        <w:rPr>
          <w:rFonts w:eastAsia="MS Mincho" w:cs="Arial"/>
          <w:lang w:val="en-GB"/>
        </w:rPr>
        <w:t>he Receiving Party undertakes</w:t>
      </w:r>
      <w:r w:rsidR="00592CA9" w:rsidRPr="00253A0E">
        <w:rPr>
          <w:rFonts w:eastAsia="MS Mincho" w:cs="Arial"/>
          <w:lang w:val="en-GB"/>
        </w:rPr>
        <w:t xml:space="preserve"> </w:t>
      </w:r>
      <w:r w:rsidR="007B2699" w:rsidRPr="00253A0E">
        <w:rPr>
          <w:rFonts w:eastAsia="MS Mincho" w:cs="Arial"/>
          <w:lang w:val="en-GB"/>
        </w:rPr>
        <w:t xml:space="preserve">to immediately cease any use of </w:t>
      </w:r>
      <w:r w:rsidR="00441F62" w:rsidRPr="00253A0E">
        <w:rPr>
          <w:rFonts w:eastAsia="MS Mincho" w:cs="Arial"/>
          <w:lang w:val="en-GB"/>
        </w:rPr>
        <w:t xml:space="preserve">said </w:t>
      </w:r>
      <w:r w:rsidR="007B2699" w:rsidRPr="00253A0E">
        <w:rPr>
          <w:rFonts w:eastAsia="MS Mincho" w:cs="Arial"/>
          <w:lang w:val="en-GB"/>
        </w:rPr>
        <w:t xml:space="preserve">Confidential Information </w:t>
      </w:r>
      <w:r w:rsidR="00441F62" w:rsidRPr="00253A0E">
        <w:rPr>
          <w:rFonts w:eastAsia="MS Mincho" w:cs="Arial"/>
          <w:lang w:val="en-GB"/>
        </w:rPr>
        <w:t xml:space="preserve">and </w:t>
      </w:r>
      <w:r w:rsidR="00623871" w:rsidRPr="00253A0E">
        <w:rPr>
          <w:rFonts w:eastAsia="MS Mincho" w:cs="Arial"/>
          <w:lang w:val="en-GB"/>
        </w:rPr>
        <w:t>to</w:t>
      </w:r>
      <w:r w:rsidR="00592CA9" w:rsidRPr="00253A0E">
        <w:rPr>
          <w:rFonts w:eastAsia="MS Mincho" w:cs="Arial"/>
          <w:lang w:val="en-GB"/>
        </w:rPr>
        <w:t xml:space="preserve"> </w:t>
      </w:r>
      <w:r w:rsidR="00441F62" w:rsidRPr="00253A0E">
        <w:rPr>
          <w:rFonts w:eastAsia="MS Mincho" w:cs="Arial"/>
          <w:lang w:val="en-GB"/>
        </w:rPr>
        <w:t xml:space="preserve">certify in writing of their </w:t>
      </w:r>
      <w:r w:rsidR="00A66A62" w:rsidRPr="00253A0E">
        <w:rPr>
          <w:rFonts w:eastAsia="MS Mincho" w:cs="Arial"/>
          <w:lang w:val="en-GB"/>
        </w:rPr>
        <w:t>destruction</w:t>
      </w:r>
      <w:r w:rsidR="00441F62" w:rsidRPr="00253A0E">
        <w:rPr>
          <w:rFonts w:eastAsia="MS Mincho" w:cs="Arial"/>
          <w:lang w:val="en-GB"/>
        </w:rPr>
        <w:t>.</w:t>
      </w:r>
      <w:r w:rsidR="00253A0E" w:rsidRPr="00253A0E">
        <w:rPr>
          <w:rFonts w:eastAsia="MS Mincho" w:cs="Arial"/>
          <w:lang w:val="en-GB"/>
        </w:rPr>
        <w:t xml:space="preserve"> </w:t>
      </w:r>
      <w:r w:rsidR="00F12F63" w:rsidRPr="00253A0E">
        <w:rPr>
          <w:rFonts w:eastAsia="MS Mincho" w:cs="Arial"/>
          <w:lang w:val="en-GB"/>
        </w:rPr>
        <w:t xml:space="preserve">The Disclosing Party may, at its own discretion, authorise the Receiving Party to keep one (1) copy of said Confidential Information </w:t>
      </w:r>
      <w:r w:rsidR="00DA798D" w:rsidRPr="00253A0E">
        <w:rPr>
          <w:rFonts w:eastAsia="MS Mincho" w:cs="Arial"/>
          <w:lang w:val="en-GB"/>
        </w:rPr>
        <w:t>for archiving purposes exclusively.</w:t>
      </w:r>
    </w:p>
    <w:p w14:paraId="1DEB6190" w14:textId="77777777" w:rsidR="008E4C38" w:rsidRDefault="008E4C38" w:rsidP="008E4C38">
      <w:pPr>
        <w:pStyle w:val="Retraitcorpsdetexte21"/>
        <w:widowControl/>
        <w:ind w:left="709" w:firstLine="0"/>
        <w:jc w:val="both"/>
        <w:rPr>
          <w:rFonts w:ascii="Arial" w:eastAsia="MS Mincho" w:hAnsi="Arial" w:cs="Arial"/>
          <w:color w:val="000000"/>
          <w:sz w:val="20"/>
          <w:lang w:val="en-GB"/>
        </w:rPr>
      </w:pPr>
    </w:p>
    <w:p w14:paraId="7EFE5E2D" w14:textId="292E5D4B" w:rsidR="008E4C38" w:rsidRPr="008E4C38" w:rsidRDefault="00663C4F" w:rsidP="0044045F">
      <w:pPr>
        <w:pStyle w:val="Retraitcorpsdetexte21"/>
        <w:widowControl/>
        <w:numPr>
          <w:ilvl w:val="0"/>
          <w:numId w:val="14"/>
        </w:numPr>
        <w:tabs>
          <w:tab w:val="clear" w:pos="720"/>
        </w:tabs>
        <w:ind w:left="709" w:hanging="709"/>
        <w:jc w:val="both"/>
        <w:rPr>
          <w:rFonts w:ascii="Arial" w:eastAsia="MS Mincho" w:hAnsi="Arial" w:cs="Arial"/>
          <w:color w:val="000000"/>
          <w:sz w:val="20"/>
          <w:lang w:val="en-GB"/>
        </w:rPr>
      </w:pPr>
      <w:r w:rsidRPr="008E4C38">
        <w:rPr>
          <w:rFonts w:ascii="Arial" w:eastAsia="MS Mincho" w:hAnsi="Arial" w:cs="Arial"/>
          <w:color w:val="000000"/>
          <w:sz w:val="20"/>
          <w:lang w:val="en-GB"/>
        </w:rPr>
        <w:t>Furthermore, notwithstanding anything to the contrary above, Confidential Information disclosed by the SUPPLIER to MBDA France may, in turn, be disclosed by MBDA France to MBDA UK Limited</w:t>
      </w:r>
      <w:r w:rsidR="00A13C21" w:rsidRPr="008E4C38">
        <w:rPr>
          <w:rFonts w:ascii="Arial" w:eastAsia="MS Mincho" w:hAnsi="Arial" w:cs="Arial"/>
          <w:color w:val="000000"/>
          <w:sz w:val="20"/>
          <w:lang w:val="en-GB"/>
        </w:rPr>
        <w:t>,</w:t>
      </w:r>
      <w:r w:rsidRPr="008E4C38">
        <w:rPr>
          <w:rFonts w:ascii="Arial" w:eastAsia="MS Mincho" w:hAnsi="Arial" w:cs="Arial"/>
          <w:color w:val="000000"/>
          <w:sz w:val="20"/>
          <w:lang w:val="en-GB"/>
        </w:rPr>
        <w:t xml:space="preserve"> subject to such disclosure being on </w:t>
      </w:r>
      <w:r w:rsidR="005130AF" w:rsidRPr="008E4C38">
        <w:rPr>
          <w:rFonts w:ascii="Arial" w:eastAsia="MS Mincho" w:hAnsi="Arial" w:cs="Arial"/>
          <w:color w:val="000000"/>
          <w:sz w:val="20"/>
          <w:lang w:val="en-GB"/>
        </w:rPr>
        <w:t>similar</w:t>
      </w:r>
      <w:r w:rsidRPr="008E4C38">
        <w:rPr>
          <w:rFonts w:ascii="Arial" w:eastAsia="MS Mincho" w:hAnsi="Arial" w:cs="Arial"/>
          <w:color w:val="000000"/>
          <w:sz w:val="20"/>
          <w:lang w:val="en-GB"/>
        </w:rPr>
        <w:t xml:space="preserve"> terms as the original disclosure to MBDA France under </w:t>
      </w:r>
      <w:r w:rsidR="006528E7" w:rsidRPr="008E4C38">
        <w:rPr>
          <w:rFonts w:ascii="Arial" w:eastAsia="MS Mincho" w:hAnsi="Arial" w:cs="Arial"/>
          <w:color w:val="000000"/>
          <w:sz w:val="20"/>
          <w:lang w:val="en-GB"/>
        </w:rPr>
        <w:t xml:space="preserve">the </w:t>
      </w:r>
      <w:r w:rsidRPr="008E4C38">
        <w:rPr>
          <w:rFonts w:ascii="Arial" w:eastAsia="MS Mincho" w:hAnsi="Arial" w:cs="Arial"/>
          <w:color w:val="000000"/>
          <w:sz w:val="20"/>
          <w:lang w:val="en-GB"/>
        </w:rPr>
        <w:t xml:space="preserve">Agreement, provided always that MBDA France shall be liable to the SUPPLIER for any failure by </w:t>
      </w:r>
      <w:r w:rsidR="006051BD" w:rsidRPr="008E4C38">
        <w:rPr>
          <w:rFonts w:ascii="Arial" w:eastAsia="MS Mincho" w:hAnsi="Arial" w:cs="Arial"/>
          <w:color w:val="000000"/>
          <w:sz w:val="20"/>
          <w:lang w:val="en-GB"/>
        </w:rPr>
        <w:t>MBDA UK limited</w:t>
      </w:r>
      <w:r w:rsidRPr="008E4C38">
        <w:rPr>
          <w:rFonts w:ascii="Arial" w:eastAsia="MS Mincho" w:hAnsi="Arial" w:cs="Arial"/>
          <w:color w:val="000000"/>
          <w:sz w:val="20"/>
          <w:lang w:val="en-GB"/>
        </w:rPr>
        <w:t xml:space="preserve"> to abide by those terms.</w:t>
      </w:r>
    </w:p>
    <w:p w14:paraId="5E23C41A" w14:textId="77777777" w:rsidR="006051BD" w:rsidRDefault="00F93D6A" w:rsidP="008B4BDD">
      <w:pPr>
        <w:ind w:left="567"/>
        <w:rPr>
          <w:rFonts w:eastAsia="MS Mincho" w:cs="Arial"/>
          <w:lang w:val="en-GB"/>
        </w:rPr>
      </w:pPr>
      <w:r>
        <w:rPr>
          <w:rFonts w:eastAsia="MS Mincho" w:cs="Arial"/>
          <w:lang w:val="en-GB"/>
        </w:rPr>
        <w:t xml:space="preserve">  </w:t>
      </w:r>
    </w:p>
    <w:p w14:paraId="18D53819" w14:textId="46BE38E2" w:rsidR="00663C4F" w:rsidRPr="008E4C38" w:rsidRDefault="006051BD" w:rsidP="008E4C38">
      <w:pPr>
        <w:pStyle w:val="Retraitcorpsdetexte21"/>
        <w:widowControl/>
        <w:numPr>
          <w:ilvl w:val="0"/>
          <w:numId w:val="14"/>
        </w:numPr>
        <w:tabs>
          <w:tab w:val="clear" w:pos="720"/>
        </w:tabs>
        <w:ind w:left="709" w:hanging="709"/>
        <w:jc w:val="both"/>
        <w:rPr>
          <w:rFonts w:ascii="Arial" w:eastAsia="MS Mincho" w:hAnsi="Arial" w:cs="Arial"/>
          <w:sz w:val="20"/>
          <w:lang w:val="en-US"/>
        </w:rPr>
      </w:pPr>
      <w:r w:rsidRPr="008E4C38">
        <w:rPr>
          <w:rFonts w:ascii="Arial" w:eastAsia="MS Mincho" w:hAnsi="Arial" w:cs="Arial"/>
          <w:sz w:val="20"/>
          <w:lang w:val="en-GB"/>
        </w:rPr>
        <w:t xml:space="preserve">Moreover, notwithstanding the provisions of </w:t>
      </w:r>
      <w:r w:rsidR="004C7D6A">
        <w:rPr>
          <w:rFonts w:ascii="Arial" w:eastAsia="MS Mincho" w:hAnsi="Arial" w:cs="Arial"/>
          <w:sz w:val="20"/>
          <w:lang w:val="en-GB"/>
        </w:rPr>
        <w:t>A</w:t>
      </w:r>
      <w:r w:rsidRPr="008E4C38">
        <w:rPr>
          <w:rFonts w:ascii="Arial" w:eastAsia="MS Mincho" w:hAnsi="Arial" w:cs="Arial"/>
          <w:sz w:val="20"/>
          <w:lang w:val="en-GB"/>
        </w:rPr>
        <w:t xml:space="preserve">rticle 2.1 above, MBDA France may disclose Confidential Information disclosed by the SUPPLIER to </w:t>
      </w:r>
      <w:r w:rsidR="00E91C90">
        <w:rPr>
          <w:rFonts w:ascii="Arial" w:eastAsia="MS Mincho" w:hAnsi="Arial" w:cs="Arial"/>
          <w:sz w:val="20"/>
          <w:lang w:val="en-GB"/>
        </w:rPr>
        <w:t>the Customer</w:t>
      </w:r>
      <w:r w:rsidR="00F93D6A" w:rsidRPr="008E4C38">
        <w:rPr>
          <w:rFonts w:ascii="Arial" w:eastAsia="MS Mincho" w:hAnsi="Arial" w:cs="Arial"/>
          <w:sz w:val="20"/>
          <w:lang w:val="en-GB"/>
        </w:rPr>
        <w:t xml:space="preserve"> </w:t>
      </w:r>
      <w:r w:rsidR="00663C4F" w:rsidRPr="008E4C38">
        <w:rPr>
          <w:rFonts w:ascii="Arial" w:eastAsia="MS Mincho" w:hAnsi="Arial" w:cs="Arial"/>
          <w:sz w:val="20"/>
          <w:lang w:val="en-GB"/>
        </w:rPr>
        <w:t xml:space="preserve">for the sole purpose of </w:t>
      </w:r>
      <w:r w:rsidRPr="008E4C38">
        <w:rPr>
          <w:rFonts w:ascii="Arial" w:eastAsia="MS Mincho" w:hAnsi="Arial" w:cs="Arial"/>
          <w:sz w:val="20"/>
          <w:lang w:val="en-GB"/>
        </w:rPr>
        <w:t>performing its obligations of the Prime Contract</w:t>
      </w:r>
      <w:r w:rsidR="00663C4F" w:rsidRPr="008E4C38">
        <w:rPr>
          <w:rFonts w:ascii="Arial" w:eastAsia="MS Mincho" w:hAnsi="Arial" w:cs="Arial"/>
          <w:sz w:val="20"/>
          <w:lang w:val="en-GB"/>
        </w:rPr>
        <w:t>.</w:t>
      </w:r>
    </w:p>
    <w:p w14:paraId="46D5D173" w14:textId="77777777" w:rsidR="00663C4F" w:rsidRPr="00E91C90" w:rsidRDefault="00663C4F" w:rsidP="00663C4F">
      <w:pPr>
        <w:rPr>
          <w:rFonts w:eastAsia="MS Mincho" w:cs="Arial"/>
          <w:lang w:val="en-US"/>
        </w:rPr>
      </w:pPr>
    </w:p>
    <w:p w14:paraId="13D115BA" w14:textId="77777777" w:rsidR="00833717" w:rsidRPr="00AD27C0" w:rsidRDefault="00833717" w:rsidP="00663C4F">
      <w:pPr>
        <w:rPr>
          <w:rFonts w:eastAsia="MS Mincho" w:cs="Arial"/>
          <w:lang w:val="en-GB"/>
        </w:rPr>
      </w:pPr>
    </w:p>
    <w:p w14:paraId="573B3817" w14:textId="77777777" w:rsidR="00663C4F" w:rsidRPr="00AD27C0" w:rsidRDefault="00EB62D6" w:rsidP="00703DA2">
      <w:pPr>
        <w:ind w:left="567" w:hanging="567"/>
        <w:rPr>
          <w:rFonts w:eastAsia="MS Mincho" w:cs="Arial"/>
          <w:lang w:val="en-GB"/>
        </w:rPr>
      </w:pPr>
      <w:r w:rsidRPr="00AD27C0">
        <w:rPr>
          <w:rFonts w:eastAsia="MS Mincho" w:cs="Arial"/>
          <w:lang w:val="en-GB"/>
        </w:rPr>
        <w:t>2.2</w:t>
      </w:r>
      <w:r w:rsidR="00975377">
        <w:rPr>
          <w:rFonts w:eastAsia="MS Mincho" w:cs="Arial"/>
          <w:lang w:val="en-GB"/>
        </w:rPr>
        <w:tab/>
      </w:r>
      <w:r w:rsidR="00663C4F" w:rsidRPr="00AD27C0">
        <w:rPr>
          <w:rFonts w:eastAsia="MS Mincho" w:cs="Arial"/>
          <w:lang w:val="en-GB"/>
        </w:rPr>
        <w:t>Any disclosure of Confidential Information shall be made in full compliance with any applicable export control laws, rules and regulations.</w:t>
      </w:r>
    </w:p>
    <w:p w14:paraId="15E3BB0D" w14:textId="77777777" w:rsidR="00663C4F" w:rsidRPr="00AD27C0" w:rsidRDefault="00663C4F" w:rsidP="00663C4F">
      <w:pPr>
        <w:rPr>
          <w:rFonts w:eastAsia="MS Mincho" w:cs="Arial"/>
          <w:lang w:val="en-GB"/>
        </w:rPr>
      </w:pPr>
    </w:p>
    <w:p w14:paraId="5C8B9C64" w14:textId="77777777" w:rsidR="00663C4F" w:rsidRPr="00AD27C0" w:rsidRDefault="00975377" w:rsidP="00703DA2">
      <w:pPr>
        <w:ind w:left="567" w:hanging="567"/>
        <w:rPr>
          <w:rFonts w:eastAsia="MS Mincho" w:cs="Arial"/>
          <w:lang w:val="en-GB"/>
        </w:rPr>
      </w:pPr>
      <w:r>
        <w:rPr>
          <w:rFonts w:eastAsia="MS Mincho" w:cs="Arial"/>
          <w:lang w:val="en-GB"/>
        </w:rPr>
        <w:t>2.3</w:t>
      </w:r>
      <w:r>
        <w:rPr>
          <w:rFonts w:eastAsia="MS Mincho" w:cs="Arial"/>
          <w:lang w:val="en-GB"/>
        </w:rPr>
        <w:tab/>
      </w:r>
      <w:r w:rsidR="00663C4F" w:rsidRPr="00AD27C0">
        <w:rPr>
          <w:rFonts w:eastAsia="MS Mincho" w:cs="Arial"/>
          <w:lang w:val="en-GB"/>
        </w:rPr>
        <w:t xml:space="preserve">Nothing in </w:t>
      </w:r>
      <w:r w:rsidR="006528E7" w:rsidRPr="00AD27C0">
        <w:rPr>
          <w:rFonts w:eastAsia="MS Mincho" w:cs="Arial"/>
          <w:lang w:val="en-GB"/>
        </w:rPr>
        <w:t xml:space="preserve">the </w:t>
      </w:r>
      <w:r w:rsidR="00663C4F" w:rsidRPr="00AD27C0">
        <w:rPr>
          <w:rFonts w:eastAsia="MS Mincho" w:cs="Arial"/>
          <w:lang w:val="en-GB"/>
        </w:rPr>
        <w:t xml:space="preserve">Agreement may be construed as compelling any Party hereto to disclose any Confidential Information to the other Party or enter into any further contractual relationships. </w:t>
      </w:r>
    </w:p>
    <w:p w14:paraId="37080E6C" w14:textId="77777777" w:rsidR="00663C4F" w:rsidRDefault="00663C4F" w:rsidP="00663C4F">
      <w:pPr>
        <w:rPr>
          <w:rFonts w:eastAsia="MS Mincho" w:cs="Arial"/>
          <w:lang w:val="en-GB"/>
        </w:rPr>
      </w:pPr>
    </w:p>
    <w:p w14:paraId="4B1E1123" w14:textId="77777777" w:rsidR="00833717" w:rsidRPr="00AD27C0" w:rsidRDefault="00833717" w:rsidP="00663C4F">
      <w:pPr>
        <w:rPr>
          <w:rFonts w:eastAsia="MS Mincho" w:cs="Arial"/>
          <w:lang w:val="en-GB"/>
        </w:rPr>
      </w:pPr>
    </w:p>
    <w:p w14:paraId="5B8445A1" w14:textId="77777777" w:rsidR="00663C4F" w:rsidRPr="00AD27C0" w:rsidRDefault="00663C4F" w:rsidP="00C5581B">
      <w:pPr>
        <w:pStyle w:val="StyleT1"/>
        <w:ind w:left="1418" w:hanging="1418"/>
        <w:rPr>
          <w:rFonts w:eastAsia="MS Mincho" w:cs="Arial"/>
          <w:lang w:val="en-GB"/>
        </w:rPr>
      </w:pPr>
      <w:bookmarkStart w:id="0" w:name="_Toc331153742"/>
      <w:r w:rsidRPr="00AD27C0">
        <w:rPr>
          <w:rFonts w:eastAsia="MS Mincho" w:cs="Arial"/>
          <w:lang w:val="en-GB"/>
        </w:rPr>
        <w:t>EXCEPTIONS TO CONFIDENTIALITY</w:t>
      </w:r>
      <w:bookmarkEnd w:id="0"/>
      <w:r w:rsidRPr="00AD27C0">
        <w:rPr>
          <w:rFonts w:eastAsia="MS Mincho" w:cs="Arial"/>
          <w:lang w:val="en-GB"/>
        </w:rPr>
        <w:t xml:space="preserve"> </w:t>
      </w:r>
    </w:p>
    <w:p w14:paraId="7C700A20" w14:textId="77777777" w:rsidR="00663C4F" w:rsidRPr="00AD27C0" w:rsidRDefault="00663C4F" w:rsidP="00663C4F">
      <w:pPr>
        <w:rPr>
          <w:rFonts w:eastAsia="MS Mincho" w:cs="Arial"/>
          <w:lang w:val="en-GB"/>
        </w:rPr>
      </w:pPr>
    </w:p>
    <w:p w14:paraId="71416941" w14:textId="77777777" w:rsidR="00663C4F" w:rsidRPr="00AD27C0" w:rsidRDefault="00663C4F" w:rsidP="00663C4F">
      <w:pPr>
        <w:rPr>
          <w:rFonts w:eastAsia="MS Mincho" w:cs="Arial"/>
          <w:lang w:val="en-GB"/>
        </w:rPr>
      </w:pPr>
      <w:r w:rsidRPr="00AD27C0">
        <w:rPr>
          <w:rFonts w:eastAsia="MS Mincho" w:cs="Arial"/>
          <w:lang w:val="en-GB"/>
        </w:rPr>
        <w:t>However, the Receiving Party shall be under no obligation or restriction whatsoever with regard to such Confidential Information when the Receiving Party can prove that the information :</w:t>
      </w:r>
    </w:p>
    <w:p w14:paraId="756FD7B9" w14:textId="77777777" w:rsidR="00663C4F" w:rsidRPr="00AD27C0" w:rsidRDefault="00663C4F" w:rsidP="00663C4F">
      <w:pPr>
        <w:pStyle w:val="Retraitcorpsdetexte21"/>
        <w:widowControl/>
        <w:ind w:left="0" w:firstLine="0"/>
        <w:jc w:val="both"/>
        <w:rPr>
          <w:rFonts w:ascii="Arial" w:eastAsia="MS Mincho" w:hAnsi="Arial" w:cs="Arial"/>
          <w:color w:val="000000"/>
          <w:sz w:val="20"/>
          <w:lang w:val="en-GB"/>
        </w:rPr>
      </w:pPr>
    </w:p>
    <w:p w14:paraId="5EB3D0D0" w14:textId="77777777" w:rsidR="00663C4F" w:rsidRPr="00AD27C0" w:rsidRDefault="00663C4F" w:rsidP="006F4115">
      <w:pPr>
        <w:pStyle w:val="Retraitcorpsdetexte21"/>
        <w:widowControl/>
        <w:numPr>
          <w:ilvl w:val="0"/>
          <w:numId w:val="17"/>
        </w:numPr>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becomes publicly available prior to disclosure</w:t>
      </w:r>
      <w:r w:rsidR="007F7E48" w:rsidRPr="00AD27C0">
        <w:rPr>
          <w:rFonts w:ascii="Arial" w:eastAsia="MS Mincho" w:hAnsi="Arial" w:cs="Arial"/>
          <w:color w:val="000000"/>
          <w:sz w:val="20"/>
          <w:lang w:val="en-GB"/>
        </w:rPr>
        <w:t xml:space="preserve"> or its access by the Receiving Party</w:t>
      </w:r>
      <w:r w:rsidR="00C20C15" w:rsidRPr="00AD27C0">
        <w:rPr>
          <w:rFonts w:ascii="Arial" w:eastAsia="MS Mincho" w:hAnsi="Arial" w:cs="Arial"/>
          <w:color w:val="000000"/>
          <w:sz w:val="20"/>
          <w:lang w:val="en-GB"/>
        </w:rPr>
        <w:t xml:space="preserve"> or after disclosure or </w:t>
      </w:r>
      <w:r w:rsidR="00180A14" w:rsidRPr="00AD27C0">
        <w:rPr>
          <w:rFonts w:ascii="Arial" w:eastAsia="MS Mincho" w:hAnsi="Arial" w:cs="Arial"/>
          <w:color w:val="000000"/>
          <w:sz w:val="20"/>
          <w:lang w:val="en-GB"/>
        </w:rPr>
        <w:t xml:space="preserve">its </w:t>
      </w:r>
      <w:r w:rsidR="00C20C15" w:rsidRPr="00AD27C0">
        <w:rPr>
          <w:rFonts w:ascii="Arial" w:eastAsia="MS Mincho" w:hAnsi="Arial" w:cs="Arial"/>
          <w:color w:val="000000"/>
          <w:sz w:val="20"/>
          <w:lang w:val="en-GB"/>
        </w:rPr>
        <w:t>access</w:t>
      </w:r>
      <w:r w:rsidR="00180A14" w:rsidRPr="00AD27C0">
        <w:rPr>
          <w:rFonts w:ascii="Arial" w:eastAsia="MS Mincho" w:hAnsi="Arial" w:cs="Arial"/>
          <w:color w:val="000000"/>
          <w:sz w:val="20"/>
          <w:lang w:val="en-GB"/>
        </w:rPr>
        <w:t xml:space="preserve"> by the Receiving Party</w:t>
      </w:r>
      <w:r w:rsidRPr="00AD27C0">
        <w:rPr>
          <w:rFonts w:ascii="Arial" w:eastAsia="MS Mincho" w:hAnsi="Arial" w:cs="Arial"/>
          <w:color w:val="000000"/>
          <w:sz w:val="20"/>
          <w:lang w:val="en-GB"/>
        </w:rPr>
        <w:t xml:space="preserve">, and in </w:t>
      </w:r>
      <w:r w:rsidR="006F4115" w:rsidRPr="00AD27C0">
        <w:rPr>
          <w:rFonts w:ascii="Arial" w:eastAsia="MS Mincho" w:hAnsi="Arial" w:cs="Arial"/>
          <w:color w:val="000000"/>
          <w:sz w:val="20"/>
          <w:lang w:val="en-GB"/>
        </w:rPr>
        <w:t>such</w:t>
      </w:r>
      <w:r w:rsidRPr="00AD27C0">
        <w:rPr>
          <w:rFonts w:ascii="Arial" w:eastAsia="MS Mincho" w:hAnsi="Arial" w:cs="Arial"/>
          <w:color w:val="000000"/>
          <w:sz w:val="20"/>
          <w:lang w:val="en-GB"/>
        </w:rPr>
        <w:t xml:space="preserve"> case through no wrongful act of the Receiving Party ; or</w:t>
      </w:r>
      <w:r w:rsidR="00EB62D6" w:rsidRPr="00AD27C0">
        <w:rPr>
          <w:rFonts w:ascii="Arial" w:eastAsia="MS Mincho" w:hAnsi="Arial" w:cs="Arial"/>
          <w:color w:val="000000"/>
          <w:sz w:val="20"/>
          <w:lang w:val="en-GB"/>
        </w:rPr>
        <w:t xml:space="preserve"> </w:t>
      </w:r>
    </w:p>
    <w:p w14:paraId="335E981A" w14:textId="2DF7C733"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4EFDDD6F" w14:textId="77777777" w:rsidR="00663C4F" w:rsidRPr="00AD27C0" w:rsidRDefault="00663C4F" w:rsidP="00663C4F">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is already known by the Receiving Party as evidenced by appropriate documentation in said Party’s records ; or</w:t>
      </w:r>
    </w:p>
    <w:p w14:paraId="7C24C9CE"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2A5EE5EA" w14:textId="77777777" w:rsidR="00663C4F" w:rsidRPr="00AD27C0" w:rsidRDefault="00663C4F" w:rsidP="00266B2A">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is rightfully received from a third party; or</w:t>
      </w:r>
    </w:p>
    <w:p w14:paraId="15A70213"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430751FE" w14:textId="77777777" w:rsidR="00663C4F" w:rsidRPr="00AD27C0" w:rsidRDefault="00663C4F" w:rsidP="00663C4F">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lastRenderedPageBreak/>
        <w:t>is the result of in-house development performed in good faith by employees of the Receiving Party who have not had access to such Confidential Information ; or</w:t>
      </w:r>
    </w:p>
    <w:p w14:paraId="0AE154DE"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01818917" w14:textId="77777777" w:rsidR="00663C4F" w:rsidRPr="00AD27C0" w:rsidRDefault="00663C4F" w:rsidP="00E103AB">
      <w:pPr>
        <w:pStyle w:val="Retraitcorpsdetexte21"/>
        <w:widowControl/>
        <w:numPr>
          <w:ilvl w:val="0"/>
          <w:numId w:val="17"/>
        </w:numPr>
        <w:tabs>
          <w:tab w:val="clear" w:pos="720"/>
          <w:tab w:val="num" w:pos="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has been approved in writing for </w:t>
      </w:r>
      <w:r w:rsidR="00E103AB" w:rsidRPr="00AD27C0">
        <w:rPr>
          <w:rFonts w:ascii="Arial" w:eastAsia="MS Mincho" w:hAnsi="Arial" w:cs="Arial"/>
          <w:color w:val="000000"/>
          <w:sz w:val="20"/>
          <w:lang w:val="en-GB"/>
        </w:rPr>
        <w:t xml:space="preserve">use </w:t>
      </w:r>
      <w:r w:rsidRPr="00AD27C0">
        <w:rPr>
          <w:rFonts w:ascii="Arial" w:eastAsia="MS Mincho" w:hAnsi="Arial" w:cs="Arial"/>
          <w:color w:val="000000"/>
          <w:sz w:val="20"/>
          <w:lang w:val="en-GB"/>
        </w:rPr>
        <w:t>or disclosure by the Disclosing Party; or</w:t>
      </w:r>
    </w:p>
    <w:p w14:paraId="6174F2EC" w14:textId="77777777" w:rsidR="00663C4F" w:rsidRPr="00AD27C0" w:rsidRDefault="00663C4F" w:rsidP="00663C4F">
      <w:pPr>
        <w:pStyle w:val="Retraitcorpsdetexte21"/>
        <w:widowControl/>
        <w:ind w:left="720" w:hanging="720"/>
        <w:jc w:val="both"/>
        <w:rPr>
          <w:rFonts w:ascii="Arial" w:eastAsia="MS Mincho" w:hAnsi="Arial" w:cs="Arial"/>
          <w:color w:val="000000"/>
          <w:sz w:val="20"/>
          <w:lang w:val="en-GB"/>
        </w:rPr>
      </w:pPr>
    </w:p>
    <w:p w14:paraId="5E983115" w14:textId="77777777" w:rsidR="00663C4F" w:rsidRPr="00AD27C0" w:rsidRDefault="00663C4F" w:rsidP="00445593">
      <w:pPr>
        <w:pStyle w:val="Retraitcorpsdetexte21"/>
        <w:widowControl/>
        <w:numPr>
          <w:ilvl w:val="0"/>
          <w:numId w:val="17"/>
        </w:numPr>
        <w:tabs>
          <w:tab w:val="clear" w:pos="720"/>
        </w:tabs>
        <w:ind w:hanging="720"/>
        <w:jc w:val="both"/>
        <w:rPr>
          <w:rFonts w:ascii="Arial" w:eastAsia="MS Mincho" w:hAnsi="Arial" w:cs="Arial"/>
          <w:color w:val="000000"/>
          <w:sz w:val="20"/>
          <w:lang w:val="en-GB"/>
        </w:rPr>
      </w:pPr>
      <w:r w:rsidRPr="00AD27C0">
        <w:rPr>
          <w:rFonts w:ascii="Arial" w:eastAsia="MS Mincho" w:hAnsi="Arial" w:cs="Arial"/>
          <w:color w:val="000000"/>
          <w:sz w:val="20"/>
          <w:lang w:val="en-GB"/>
        </w:rPr>
        <w:t xml:space="preserve">was disclosed by the Receiving Party in order to comply with any </w:t>
      </w:r>
      <w:r w:rsidR="00E24252" w:rsidRPr="00AD27C0">
        <w:rPr>
          <w:rFonts w:ascii="Arial" w:eastAsia="MS Mincho" w:hAnsi="Arial" w:cs="Arial"/>
          <w:color w:val="000000"/>
          <w:sz w:val="20"/>
          <w:lang w:val="en-GB"/>
        </w:rPr>
        <w:t xml:space="preserve">law or regulation, </w:t>
      </w:r>
      <w:r w:rsidR="00E103AB" w:rsidRPr="00AD27C0">
        <w:rPr>
          <w:rFonts w:ascii="Arial" w:eastAsia="MS Mincho" w:hAnsi="Arial" w:cs="Arial"/>
          <w:color w:val="000000"/>
          <w:sz w:val="20"/>
          <w:lang w:val="en-GB"/>
        </w:rPr>
        <w:t>legal demand by a competent court of law or</w:t>
      </w:r>
      <w:r w:rsidR="00445593">
        <w:rPr>
          <w:rFonts w:ascii="Arial" w:eastAsia="MS Mincho" w:hAnsi="Arial" w:cs="Arial"/>
          <w:color w:val="000000"/>
          <w:sz w:val="20"/>
          <w:lang w:val="en-GB"/>
        </w:rPr>
        <w:t xml:space="preserve"> act or</w:t>
      </w:r>
      <w:r w:rsidR="00E103AB" w:rsidRPr="00AD27C0">
        <w:rPr>
          <w:rFonts w:ascii="Arial" w:eastAsia="MS Mincho" w:hAnsi="Arial" w:cs="Arial"/>
          <w:color w:val="000000"/>
          <w:sz w:val="20"/>
          <w:lang w:val="en-GB"/>
        </w:rPr>
        <w:t xml:space="preserve"> </w:t>
      </w:r>
      <w:r w:rsidR="00445593">
        <w:rPr>
          <w:rFonts w:ascii="Arial" w:eastAsia="MS Mincho" w:hAnsi="Arial" w:cs="Arial"/>
          <w:color w:val="000000"/>
          <w:sz w:val="20"/>
          <w:lang w:val="en-GB"/>
        </w:rPr>
        <w:t xml:space="preserve">demand by other legally invested authority </w:t>
      </w:r>
      <w:r w:rsidRPr="00AD27C0">
        <w:rPr>
          <w:rFonts w:ascii="Arial" w:eastAsia="MS Mincho" w:hAnsi="Arial" w:cs="Arial"/>
          <w:color w:val="000000"/>
          <w:sz w:val="20"/>
          <w:lang w:val="en-GB"/>
        </w:rPr>
        <w:t xml:space="preserve">binding upon the Receiving Party, provided that, to the </w:t>
      </w:r>
      <w:r w:rsidR="006D23A8" w:rsidRPr="00AD27C0">
        <w:rPr>
          <w:rFonts w:ascii="Arial" w:eastAsia="MS Mincho" w:hAnsi="Arial" w:cs="Arial"/>
          <w:color w:val="000000"/>
          <w:sz w:val="20"/>
          <w:lang w:val="en-GB"/>
        </w:rPr>
        <w:t>extent</w:t>
      </w:r>
      <w:r w:rsidRPr="00AD27C0">
        <w:rPr>
          <w:rFonts w:ascii="Arial" w:eastAsia="MS Mincho" w:hAnsi="Arial" w:cs="Arial"/>
          <w:color w:val="000000"/>
          <w:sz w:val="20"/>
          <w:lang w:val="en-GB"/>
        </w:rPr>
        <w:t xml:space="preserve"> permitted </w:t>
      </w:r>
      <w:r w:rsidR="006528E7" w:rsidRPr="00AD27C0">
        <w:rPr>
          <w:rFonts w:ascii="Arial" w:eastAsia="MS Mincho" w:hAnsi="Arial" w:cs="Arial"/>
          <w:color w:val="000000"/>
          <w:sz w:val="20"/>
          <w:lang w:val="en-GB"/>
        </w:rPr>
        <w:t xml:space="preserve">by </w:t>
      </w:r>
      <w:r w:rsidRPr="00AD27C0">
        <w:rPr>
          <w:rFonts w:ascii="Arial" w:eastAsia="MS Mincho" w:hAnsi="Arial" w:cs="Arial"/>
          <w:color w:val="000000"/>
          <w:sz w:val="20"/>
          <w:lang w:val="en-GB"/>
        </w:rPr>
        <w:t xml:space="preserve">law, the Receiving Party promptly notifies the Disclosing Party and cooperates with it in order to give the Disclosing Party the opportunity to contest such requirement by all legal means. </w:t>
      </w:r>
    </w:p>
    <w:p w14:paraId="0F9FE6C5" w14:textId="77777777" w:rsidR="00663C4F" w:rsidRPr="00AD27C0" w:rsidRDefault="00663C4F" w:rsidP="00663C4F">
      <w:pPr>
        <w:rPr>
          <w:rFonts w:eastAsia="MS Mincho" w:cs="Arial"/>
          <w:lang w:val="en-GB"/>
        </w:rPr>
      </w:pPr>
    </w:p>
    <w:p w14:paraId="0464DBE0" w14:textId="77777777" w:rsidR="00663C4F" w:rsidRPr="00AD27C0" w:rsidRDefault="00663C4F" w:rsidP="00663C4F">
      <w:pPr>
        <w:rPr>
          <w:rFonts w:eastAsia="MS Mincho" w:cs="Arial"/>
          <w:lang w:val="en-GB"/>
        </w:rPr>
      </w:pPr>
    </w:p>
    <w:p w14:paraId="2C53DEB8" w14:textId="77777777" w:rsidR="00663C4F" w:rsidRPr="00AD27C0" w:rsidRDefault="00663C4F" w:rsidP="00C5581B">
      <w:pPr>
        <w:pStyle w:val="StyleT1"/>
        <w:ind w:left="1418" w:hanging="1418"/>
        <w:rPr>
          <w:rFonts w:eastAsia="MS Mincho" w:cs="Arial"/>
          <w:lang w:val="en-GB"/>
        </w:rPr>
      </w:pPr>
      <w:bookmarkStart w:id="1" w:name="_Toc331153743"/>
      <w:r w:rsidRPr="00AD27C0">
        <w:rPr>
          <w:rFonts w:eastAsia="MS Mincho" w:cs="Arial"/>
          <w:lang w:val="en-GB"/>
        </w:rPr>
        <w:t>THE COORDINATORS</w:t>
      </w:r>
      <w:bookmarkEnd w:id="1"/>
    </w:p>
    <w:p w14:paraId="2893F11E" w14:textId="77777777" w:rsidR="00663C4F" w:rsidRPr="00AD27C0" w:rsidRDefault="00663C4F" w:rsidP="00663C4F">
      <w:pPr>
        <w:rPr>
          <w:rFonts w:eastAsia="MS Mincho" w:cs="Arial"/>
          <w:lang w:val="en-GB"/>
        </w:rPr>
      </w:pPr>
    </w:p>
    <w:p w14:paraId="4E95CF2F" w14:textId="500399F7" w:rsidR="00663C4F" w:rsidRPr="00AD27C0" w:rsidRDefault="00723BA9" w:rsidP="00E103AB">
      <w:pPr>
        <w:rPr>
          <w:rFonts w:cs="Arial"/>
          <w:strike/>
          <w:lang w:val="en-GB"/>
        </w:rPr>
      </w:pPr>
      <w:r>
        <w:rPr>
          <w:rFonts w:cs="Arial"/>
          <w:lang w:val="en-GB"/>
        </w:rPr>
        <w:t>T</w:t>
      </w:r>
      <w:r w:rsidR="00663C4F" w:rsidRPr="00AD27C0">
        <w:rPr>
          <w:rFonts w:cs="Arial"/>
          <w:lang w:val="en-GB"/>
        </w:rPr>
        <w:t>he Parties shall each designate</w:t>
      </w:r>
      <w:r w:rsidR="00EB62D6" w:rsidRPr="00AD27C0">
        <w:rPr>
          <w:rFonts w:cs="Arial"/>
          <w:lang w:val="en-GB"/>
        </w:rPr>
        <w:t xml:space="preserve"> one or </w:t>
      </w:r>
      <w:r w:rsidR="00D727B8" w:rsidRPr="00AD27C0">
        <w:rPr>
          <w:rFonts w:cs="Arial"/>
          <w:lang w:val="en-GB"/>
        </w:rPr>
        <w:t>more</w:t>
      </w:r>
      <w:r w:rsidR="00EB62D6" w:rsidRPr="00AD27C0">
        <w:rPr>
          <w:rFonts w:cs="Arial"/>
          <w:lang w:val="en-GB"/>
        </w:rPr>
        <w:t xml:space="preserve"> coordinators which respectively on behalf of the </w:t>
      </w:r>
      <w:r w:rsidR="00E103AB" w:rsidRPr="00AD27C0">
        <w:rPr>
          <w:rFonts w:cs="Arial"/>
          <w:lang w:val="en-GB"/>
        </w:rPr>
        <w:t>P</w:t>
      </w:r>
      <w:r w:rsidR="00EB62D6" w:rsidRPr="00AD27C0">
        <w:rPr>
          <w:rFonts w:cs="Arial"/>
          <w:lang w:val="en-GB"/>
        </w:rPr>
        <w:t>arties</w:t>
      </w:r>
      <w:r w:rsidR="002B0DD8" w:rsidRPr="00AD27C0">
        <w:rPr>
          <w:rFonts w:cs="Arial"/>
          <w:lang w:val="en-GB"/>
        </w:rPr>
        <w:t xml:space="preserve">, </w:t>
      </w:r>
      <w:r w:rsidR="00716D12" w:rsidRPr="00AD27C0">
        <w:rPr>
          <w:rFonts w:cs="Arial"/>
          <w:lang w:val="en-GB"/>
        </w:rPr>
        <w:t xml:space="preserve">shall be </w:t>
      </w:r>
      <w:r w:rsidR="002B0DD8" w:rsidRPr="00AD27C0">
        <w:rPr>
          <w:rFonts w:cs="Arial"/>
          <w:lang w:val="en-GB"/>
        </w:rPr>
        <w:t xml:space="preserve">the </w:t>
      </w:r>
      <w:r w:rsidR="00ED7501">
        <w:rPr>
          <w:rFonts w:cs="Arial"/>
          <w:lang w:val="en-GB"/>
        </w:rPr>
        <w:t>only</w:t>
      </w:r>
      <w:r w:rsidR="00ED7501" w:rsidRPr="00AD27C0">
        <w:rPr>
          <w:rFonts w:cs="Arial"/>
          <w:lang w:val="en-GB"/>
        </w:rPr>
        <w:t xml:space="preserve"> </w:t>
      </w:r>
      <w:r w:rsidR="002B0DD8" w:rsidRPr="00AD27C0">
        <w:rPr>
          <w:rFonts w:cs="Arial"/>
          <w:lang w:val="en-GB"/>
        </w:rPr>
        <w:t xml:space="preserve">individuals entitled to receive and/or transmit written Confidential Information or the confirmation of </w:t>
      </w:r>
      <w:r w:rsidR="008A5739" w:rsidRPr="00AD27C0">
        <w:rPr>
          <w:rFonts w:cs="Arial"/>
          <w:lang w:val="en-GB"/>
        </w:rPr>
        <w:t xml:space="preserve">the confidential nature of </w:t>
      </w:r>
      <w:r w:rsidR="002B0DD8" w:rsidRPr="00AD27C0">
        <w:rPr>
          <w:rFonts w:cs="Arial"/>
          <w:lang w:val="en-GB"/>
        </w:rPr>
        <w:t>oral</w:t>
      </w:r>
      <w:r w:rsidR="00C337F2" w:rsidRPr="00AD27C0">
        <w:rPr>
          <w:rFonts w:cs="Arial"/>
          <w:lang w:val="en-GB"/>
        </w:rPr>
        <w:t xml:space="preserve"> or visual</w:t>
      </w:r>
      <w:r w:rsidR="002B0DD8" w:rsidRPr="00AD27C0">
        <w:rPr>
          <w:rFonts w:cs="Arial"/>
          <w:lang w:val="en-GB"/>
        </w:rPr>
        <w:t xml:space="preserve"> Confidential Information; i</w:t>
      </w:r>
      <w:r w:rsidR="00C337F2" w:rsidRPr="00AD27C0">
        <w:rPr>
          <w:rFonts w:cs="Arial"/>
          <w:lang w:val="en-GB"/>
        </w:rPr>
        <w:t>t</w:t>
      </w:r>
      <w:r w:rsidR="002B0DD8" w:rsidRPr="00AD27C0">
        <w:rPr>
          <w:rFonts w:cs="Arial"/>
          <w:lang w:val="en-GB"/>
        </w:rPr>
        <w:t xml:space="preserve"> being understood that the number of coordinators shall be limited to</w:t>
      </w:r>
      <w:r w:rsidR="00C337F2" w:rsidRPr="00AD27C0">
        <w:rPr>
          <w:rFonts w:cs="Arial"/>
          <w:lang w:val="en-GB"/>
        </w:rPr>
        <w:t xml:space="preserve"> what is strictly necessary for</w:t>
      </w:r>
      <w:r w:rsidR="002B0DD8" w:rsidRPr="00AD27C0">
        <w:rPr>
          <w:rFonts w:cs="Arial"/>
          <w:lang w:val="en-GB"/>
        </w:rPr>
        <w:t xml:space="preserve"> the </w:t>
      </w:r>
      <w:r w:rsidR="00CD1D3C">
        <w:rPr>
          <w:rFonts w:cs="Arial"/>
          <w:lang w:val="en-GB"/>
        </w:rPr>
        <w:t>Purpose</w:t>
      </w:r>
      <w:r w:rsidR="002B0DD8" w:rsidRPr="00AD27C0">
        <w:rPr>
          <w:rFonts w:cs="Arial"/>
          <w:lang w:val="en-GB"/>
        </w:rPr>
        <w:t xml:space="preserve">. </w:t>
      </w:r>
      <w:r w:rsidR="00F05B19">
        <w:rPr>
          <w:rFonts w:cs="Arial"/>
          <w:lang w:val="en-GB"/>
        </w:rPr>
        <w:t>Each Part</w:t>
      </w:r>
      <w:r>
        <w:rPr>
          <w:rFonts w:cs="Arial"/>
          <w:lang w:val="en-GB"/>
        </w:rPr>
        <w:t>y</w:t>
      </w:r>
      <w:r w:rsidR="00F05B19">
        <w:rPr>
          <w:rFonts w:cs="Arial"/>
          <w:lang w:val="en-GB"/>
        </w:rPr>
        <w:t xml:space="preserve"> shall notify the other in writing of the name and address of the coordinator</w:t>
      </w:r>
      <w:r>
        <w:rPr>
          <w:rFonts w:cs="Arial"/>
          <w:lang w:val="en-GB"/>
        </w:rPr>
        <w:t>s as soon as practicable.</w:t>
      </w:r>
    </w:p>
    <w:p w14:paraId="643A1C42" w14:textId="77777777" w:rsidR="00663C4F" w:rsidRPr="00AD27C0" w:rsidRDefault="00663C4F" w:rsidP="00663C4F">
      <w:pPr>
        <w:rPr>
          <w:rFonts w:cs="Arial"/>
          <w:lang w:val="en-GB"/>
        </w:rPr>
      </w:pPr>
    </w:p>
    <w:p w14:paraId="245AF62E" w14:textId="77777777" w:rsidR="002B0DD8" w:rsidRPr="00AD27C0" w:rsidRDefault="00663C4F" w:rsidP="008A5739">
      <w:pPr>
        <w:rPr>
          <w:rFonts w:cs="Arial"/>
          <w:lang w:val="en-GB"/>
        </w:rPr>
      </w:pPr>
      <w:r w:rsidRPr="00AD27C0">
        <w:rPr>
          <w:rFonts w:cs="Arial"/>
          <w:lang w:val="en-GB"/>
        </w:rPr>
        <w:t xml:space="preserve">Each Party </w:t>
      </w:r>
      <w:r w:rsidR="002B0DD8" w:rsidRPr="00AD27C0">
        <w:rPr>
          <w:rFonts w:cs="Arial"/>
          <w:lang w:val="en-GB"/>
        </w:rPr>
        <w:t xml:space="preserve">shall be entitled to </w:t>
      </w:r>
      <w:r w:rsidRPr="00AD27C0">
        <w:rPr>
          <w:rFonts w:cs="Arial"/>
          <w:lang w:val="en-GB"/>
        </w:rPr>
        <w:t xml:space="preserve">replace </w:t>
      </w:r>
      <w:r w:rsidR="00A455FF" w:rsidRPr="00AD27C0">
        <w:rPr>
          <w:rFonts w:cs="Arial"/>
          <w:lang w:val="en-GB"/>
        </w:rPr>
        <w:t xml:space="preserve">the appointed coordinators and </w:t>
      </w:r>
      <w:r w:rsidR="00716D12" w:rsidRPr="00AD27C0">
        <w:rPr>
          <w:rFonts w:cs="Arial"/>
          <w:lang w:val="en-GB"/>
        </w:rPr>
        <w:t xml:space="preserve">to </w:t>
      </w:r>
      <w:r w:rsidRPr="00AD27C0">
        <w:rPr>
          <w:rFonts w:cs="Arial"/>
          <w:lang w:val="en-GB"/>
        </w:rPr>
        <w:t xml:space="preserve">designate other persons </w:t>
      </w:r>
      <w:r w:rsidR="005A2E33" w:rsidRPr="00AD27C0">
        <w:rPr>
          <w:rFonts w:cs="Arial"/>
          <w:lang w:val="en-GB"/>
        </w:rPr>
        <w:t>within</w:t>
      </w:r>
      <w:r w:rsidR="00A455FF" w:rsidRPr="00AD27C0">
        <w:rPr>
          <w:rFonts w:cs="Arial"/>
          <w:lang w:val="en-GB"/>
        </w:rPr>
        <w:t xml:space="preserve"> </w:t>
      </w:r>
      <w:r w:rsidR="00980F7A" w:rsidRPr="00AD27C0">
        <w:rPr>
          <w:rFonts w:cs="Arial"/>
          <w:lang w:val="en-GB"/>
        </w:rPr>
        <w:t xml:space="preserve">its own </w:t>
      </w:r>
      <w:r w:rsidRPr="00AD27C0">
        <w:rPr>
          <w:rFonts w:cs="Arial"/>
          <w:lang w:val="en-GB"/>
        </w:rPr>
        <w:t>organisation</w:t>
      </w:r>
      <w:r w:rsidR="002B0DD8" w:rsidRPr="00AD27C0">
        <w:rPr>
          <w:rFonts w:cs="Arial"/>
          <w:lang w:val="en-GB"/>
        </w:rPr>
        <w:t>.</w:t>
      </w:r>
    </w:p>
    <w:p w14:paraId="50A31342" w14:textId="77777777" w:rsidR="006528E7" w:rsidRPr="00AD27C0" w:rsidRDefault="006528E7" w:rsidP="002B0DD8">
      <w:pPr>
        <w:rPr>
          <w:rFonts w:cs="Arial"/>
          <w:lang w:val="en-GB"/>
        </w:rPr>
      </w:pPr>
    </w:p>
    <w:p w14:paraId="1B26AEEF" w14:textId="77777777" w:rsidR="00663C4F" w:rsidRPr="00AD27C0" w:rsidRDefault="00663C4F" w:rsidP="005A2E33">
      <w:pPr>
        <w:rPr>
          <w:rFonts w:cs="Arial"/>
          <w:lang w:val="en-GB"/>
        </w:rPr>
      </w:pPr>
      <w:r w:rsidRPr="00AD27C0">
        <w:rPr>
          <w:rFonts w:cs="Arial"/>
          <w:lang w:val="en-GB"/>
        </w:rPr>
        <w:t>This replacement or new designations shall be notified to the other Party in writing</w:t>
      </w:r>
      <w:r w:rsidR="006F01E2" w:rsidRPr="00AD27C0">
        <w:rPr>
          <w:rFonts w:cs="Arial"/>
          <w:lang w:val="en-GB"/>
        </w:rPr>
        <w:t>;</w:t>
      </w:r>
      <w:r w:rsidR="008F67B8" w:rsidRPr="00AD27C0">
        <w:rPr>
          <w:rFonts w:cs="Arial"/>
          <w:lang w:val="en-GB"/>
        </w:rPr>
        <w:t xml:space="preserve"> </w:t>
      </w:r>
      <w:r w:rsidR="00980F7A" w:rsidRPr="00AD27C0">
        <w:rPr>
          <w:rFonts w:cs="Arial"/>
          <w:lang w:val="en-GB"/>
        </w:rPr>
        <w:t xml:space="preserve">for the purpose </w:t>
      </w:r>
      <w:r w:rsidR="00760118" w:rsidRPr="00AD27C0">
        <w:rPr>
          <w:rFonts w:cs="Arial"/>
          <w:lang w:val="en-GB"/>
        </w:rPr>
        <w:t xml:space="preserve">hereof, </w:t>
      </w:r>
      <w:r w:rsidR="00980F7A" w:rsidRPr="00AD27C0">
        <w:rPr>
          <w:rFonts w:cs="Arial"/>
          <w:lang w:val="en-GB"/>
        </w:rPr>
        <w:t>e</w:t>
      </w:r>
      <w:r w:rsidR="008F67B8" w:rsidRPr="00AD27C0">
        <w:rPr>
          <w:rFonts w:cs="Arial"/>
          <w:lang w:val="en-GB"/>
        </w:rPr>
        <w:t xml:space="preserve">mail shall be </w:t>
      </w:r>
      <w:r w:rsidR="00980F7A" w:rsidRPr="00AD27C0">
        <w:rPr>
          <w:rFonts w:cs="Arial"/>
          <w:lang w:val="en-GB"/>
        </w:rPr>
        <w:t>deemed to constitute</w:t>
      </w:r>
      <w:r w:rsidR="008F67B8" w:rsidRPr="00AD27C0">
        <w:rPr>
          <w:rFonts w:cs="Arial"/>
          <w:lang w:val="en-GB"/>
        </w:rPr>
        <w:t xml:space="preserve"> </w:t>
      </w:r>
      <w:r w:rsidR="005A2E33" w:rsidRPr="00AD27C0">
        <w:rPr>
          <w:rFonts w:cs="Arial"/>
          <w:lang w:val="en-GB"/>
        </w:rPr>
        <w:t xml:space="preserve">a </w:t>
      </w:r>
      <w:r w:rsidR="00980F7A" w:rsidRPr="00AD27C0">
        <w:rPr>
          <w:rFonts w:cs="Arial"/>
          <w:lang w:val="en-GB"/>
        </w:rPr>
        <w:t xml:space="preserve">written </w:t>
      </w:r>
      <w:r w:rsidR="005A2E33" w:rsidRPr="00AD27C0">
        <w:rPr>
          <w:rFonts w:cs="Arial"/>
          <w:lang w:val="en-GB"/>
        </w:rPr>
        <w:t>notification</w:t>
      </w:r>
      <w:r w:rsidR="008F67B8" w:rsidRPr="00AD27C0">
        <w:rPr>
          <w:rFonts w:cs="Arial"/>
          <w:lang w:val="en-GB"/>
        </w:rPr>
        <w:t>.</w:t>
      </w:r>
    </w:p>
    <w:p w14:paraId="3611C624" w14:textId="77777777" w:rsidR="00663C4F" w:rsidRPr="00AD27C0" w:rsidRDefault="00663C4F" w:rsidP="00663C4F">
      <w:pPr>
        <w:rPr>
          <w:rFonts w:eastAsia="MS Mincho" w:cs="Arial"/>
          <w:lang w:val="en-GB"/>
        </w:rPr>
      </w:pPr>
    </w:p>
    <w:p w14:paraId="62EB1936" w14:textId="77777777" w:rsidR="00663C4F" w:rsidRPr="00AD27C0" w:rsidRDefault="00663C4F" w:rsidP="00663C4F">
      <w:pPr>
        <w:rPr>
          <w:rFonts w:eastAsia="MS Mincho" w:cs="Arial"/>
          <w:lang w:val="en-GB"/>
        </w:rPr>
      </w:pPr>
    </w:p>
    <w:p w14:paraId="7033070E" w14:textId="77777777" w:rsidR="00663C4F" w:rsidRPr="00AD27C0" w:rsidRDefault="00663C4F" w:rsidP="00C5581B">
      <w:pPr>
        <w:pStyle w:val="StyleT1"/>
        <w:ind w:left="1418" w:hanging="1418"/>
        <w:rPr>
          <w:rFonts w:eastAsia="MS Mincho" w:cs="Arial"/>
          <w:lang w:val="en-GB"/>
        </w:rPr>
      </w:pPr>
      <w:bookmarkStart w:id="2" w:name="_Toc331153744"/>
      <w:r w:rsidRPr="00AD27C0">
        <w:rPr>
          <w:rFonts w:eastAsia="MS Mincho" w:cs="Arial"/>
          <w:lang w:val="en-GB"/>
        </w:rPr>
        <w:t>INTELLECTUAL PROPERTY</w:t>
      </w:r>
      <w:bookmarkEnd w:id="2"/>
      <w:r w:rsidR="008A5739" w:rsidRPr="00AD27C0">
        <w:rPr>
          <w:rFonts w:eastAsia="MS Mincho" w:cs="Arial"/>
          <w:lang w:val="en-GB"/>
        </w:rPr>
        <w:t xml:space="preserve"> </w:t>
      </w:r>
    </w:p>
    <w:p w14:paraId="70A28723" w14:textId="77777777" w:rsidR="00663C4F" w:rsidRPr="00AD27C0" w:rsidRDefault="00663C4F" w:rsidP="00663C4F">
      <w:pPr>
        <w:rPr>
          <w:rFonts w:eastAsia="MS Mincho" w:cs="Arial"/>
          <w:lang w:val="en-GB"/>
        </w:rPr>
      </w:pPr>
    </w:p>
    <w:p w14:paraId="26274F04" w14:textId="745B0B52" w:rsidR="00663C4F" w:rsidRPr="00AD27C0" w:rsidRDefault="00663C4F" w:rsidP="008A5739">
      <w:pPr>
        <w:rPr>
          <w:rFonts w:eastAsia="MS Mincho" w:cs="Arial"/>
          <w:lang w:val="en-GB"/>
        </w:rPr>
      </w:pPr>
      <w:r w:rsidRPr="00AD27C0">
        <w:rPr>
          <w:rFonts w:eastAsia="MS Mincho" w:cs="Arial"/>
          <w:lang w:val="en-GB"/>
        </w:rPr>
        <w:t>The disclosure of Confidential Information may under no circumstances be construed as granting, whether expressly or implicitly, to the Receiving Party any right whatsoever</w:t>
      </w:r>
      <w:r w:rsidR="006F01E2" w:rsidRPr="00AD27C0">
        <w:rPr>
          <w:rFonts w:eastAsia="MS Mincho" w:cs="Arial"/>
          <w:lang w:val="en-GB"/>
        </w:rPr>
        <w:t xml:space="preserve"> on</w:t>
      </w:r>
      <w:r w:rsidR="00A9423F" w:rsidRPr="00AD27C0">
        <w:rPr>
          <w:rFonts w:eastAsia="MS Mincho" w:cs="Arial"/>
          <w:lang w:val="en-GB"/>
        </w:rPr>
        <w:t xml:space="preserve"> all or part of Confidential Information</w:t>
      </w:r>
      <w:r w:rsidRPr="00AD27C0">
        <w:rPr>
          <w:rFonts w:eastAsia="MS Mincho" w:cs="Arial"/>
          <w:lang w:val="en-GB"/>
        </w:rPr>
        <w:t xml:space="preserve"> (under a license or</w:t>
      </w:r>
      <w:r w:rsidR="00A9423F" w:rsidRPr="00AD27C0">
        <w:rPr>
          <w:rFonts w:eastAsia="MS Mincho" w:cs="Arial"/>
          <w:lang w:val="en-GB"/>
        </w:rPr>
        <w:t xml:space="preserve"> </w:t>
      </w:r>
      <w:r w:rsidR="006F01E2" w:rsidRPr="00AD27C0">
        <w:rPr>
          <w:rFonts w:eastAsia="MS Mincho" w:cs="Arial"/>
          <w:lang w:val="en-GB"/>
        </w:rPr>
        <w:t xml:space="preserve">an assignment </w:t>
      </w:r>
      <w:r w:rsidR="00734E5C" w:rsidRPr="00AD27C0">
        <w:rPr>
          <w:rFonts w:eastAsia="MS Mincho" w:cs="Arial"/>
          <w:lang w:val="en-GB"/>
        </w:rPr>
        <w:t>of rights</w:t>
      </w:r>
      <w:r w:rsidRPr="00AD27C0">
        <w:rPr>
          <w:rFonts w:eastAsia="MS Mincho" w:cs="Arial"/>
          <w:lang w:val="en-GB"/>
        </w:rPr>
        <w:t xml:space="preserve">) </w:t>
      </w:r>
      <w:r w:rsidR="00A9423F" w:rsidRPr="00AD27C0">
        <w:rPr>
          <w:rFonts w:eastAsia="MS Mincho" w:cs="Arial"/>
          <w:lang w:val="en-GB"/>
        </w:rPr>
        <w:t>other than the right to use Confidential Information</w:t>
      </w:r>
      <w:r w:rsidR="00E53B63" w:rsidRPr="00AD27C0">
        <w:rPr>
          <w:rFonts w:eastAsia="MS Mincho" w:cs="Arial"/>
          <w:lang w:val="en-GB"/>
        </w:rPr>
        <w:t xml:space="preserve"> </w:t>
      </w:r>
      <w:r w:rsidR="00734E5C" w:rsidRPr="00AD27C0">
        <w:rPr>
          <w:rFonts w:eastAsia="MS Mincho" w:cs="Arial"/>
          <w:lang w:val="en-GB"/>
        </w:rPr>
        <w:t xml:space="preserve">for the </w:t>
      </w:r>
      <w:r w:rsidR="00CD1D3C">
        <w:rPr>
          <w:rFonts w:eastAsia="MS Mincho" w:cs="Arial"/>
          <w:lang w:val="en-GB"/>
        </w:rPr>
        <w:t>Purpose</w:t>
      </w:r>
      <w:r w:rsidR="00CD1D3C" w:rsidRPr="00AD27C0">
        <w:rPr>
          <w:rFonts w:eastAsia="MS Mincho" w:cs="Arial"/>
          <w:lang w:val="en-GB"/>
        </w:rPr>
        <w:t xml:space="preserve"> </w:t>
      </w:r>
      <w:r w:rsidR="00E53B63" w:rsidRPr="00AD27C0">
        <w:rPr>
          <w:rFonts w:eastAsia="MS Mincho" w:cs="Arial"/>
          <w:lang w:val="en-GB"/>
        </w:rPr>
        <w:t>in accordance with the terms and conditions</w:t>
      </w:r>
      <w:r w:rsidR="00A05D39" w:rsidRPr="00AD27C0">
        <w:rPr>
          <w:rFonts w:eastAsia="MS Mincho" w:cs="Arial"/>
          <w:lang w:val="en-GB"/>
        </w:rPr>
        <w:t xml:space="preserve"> of this Agreement</w:t>
      </w:r>
      <w:r w:rsidR="008A5739" w:rsidRPr="00AD27C0">
        <w:rPr>
          <w:rFonts w:eastAsia="MS Mincho" w:cs="Arial"/>
          <w:lang w:val="en-GB"/>
        </w:rPr>
        <w:t>.</w:t>
      </w:r>
    </w:p>
    <w:p w14:paraId="4D0F0553" w14:textId="77777777" w:rsidR="00760118" w:rsidRPr="00AD27C0" w:rsidRDefault="00760118" w:rsidP="00663C4F">
      <w:pPr>
        <w:rPr>
          <w:rFonts w:eastAsia="MS Mincho" w:cs="Arial"/>
          <w:lang w:val="en-GB"/>
        </w:rPr>
      </w:pPr>
    </w:p>
    <w:p w14:paraId="544C15D2" w14:textId="77777777" w:rsidR="00663C4F" w:rsidRPr="00AD27C0" w:rsidRDefault="00301F10" w:rsidP="00301F10">
      <w:pPr>
        <w:rPr>
          <w:rFonts w:eastAsia="MS Mincho" w:cs="Arial"/>
          <w:lang w:val="en-GB"/>
        </w:rPr>
      </w:pPr>
      <w:r w:rsidRPr="00AD27C0">
        <w:rPr>
          <w:rFonts w:eastAsia="MS Mincho" w:cs="Arial"/>
          <w:lang w:val="en-GB"/>
        </w:rPr>
        <w:t>Subject to third parties’ rights, a</w:t>
      </w:r>
      <w:r w:rsidR="00663C4F" w:rsidRPr="00AD27C0">
        <w:rPr>
          <w:rFonts w:eastAsia="MS Mincho" w:cs="Arial"/>
          <w:lang w:val="en-GB"/>
        </w:rPr>
        <w:t xml:space="preserve">ll Confidential Information disclosed </w:t>
      </w:r>
      <w:r w:rsidRPr="00AD27C0">
        <w:rPr>
          <w:rFonts w:eastAsia="MS Mincho" w:cs="Arial"/>
          <w:lang w:val="en-GB"/>
        </w:rPr>
        <w:t xml:space="preserve">under this Agreement </w:t>
      </w:r>
      <w:r w:rsidR="00663C4F" w:rsidRPr="00AD27C0">
        <w:rPr>
          <w:rFonts w:eastAsia="MS Mincho" w:cs="Arial"/>
          <w:lang w:val="en-GB"/>
        </w:rPr>
        <w:t>shall remain the property of the Disclosing Party.</w:t>
      </w:r>
    </w:p>
    <w:p w14:paraId="05EDFCDF" w14:textId="77777777" w:rsidR="00663C4F" w:rsidRPr="00AD27C0" w:rsidRDefault="00663C4F" w:rsidP="00663C4F">
      <w:pPr>
        <w:rPr>
          <w:rFonts w:eastAsia="MS Mincho" w:cs="Arial"/>
          <w:lang w:val="en-GB"/>
        </w:rPr>
      </w:pPr>
    </w:p>
    <w:p w14:paraId="160AB9DA" w14:textId="77777777" w:rsidR="00663C4F" w:rsidRPr="00AD27C0" w:rsidRDefault="00663C4F" w:rsidP="00663C4F">
      <w:pPr>
        <w:rPr>
          <w:rFonts w:eastAsia="MS Mincho" w:cs="Arial"/>
          <w:lang w:val="en-GB"/>
        </w:rPr>
      </w:pPr>
    </w:p>
    <w:p w14:paraId="34889492" w14:textId="77777777" w:rsidR="00663C4F" w:rsidRPr="00C5581B" w:rsidRDefault="00663C4F" w:rsidP="00C5581B">
      <w:pPr>
        <w:pStyle w:val="StyleT1"/>
        <w:ind w:left="1418" w:hanging="1418"/>
        <w:rPr>
          <w:rFonts w:eastAsia="MS Mincho" w:cs="Arial"/>
          <w:lang w:val="en-GB"/>
        </w:rPr>
      </w:pPr>
      <w:bookmarkStart w:id="3" w:name="_Toc331153745"/>
      <w:r w:rsidRPr="00C5581B">
        <w:rPr>
          <w:rFonts w:eastAsia="MS Mincho" w:cs="Arial"/>
          <w:lang w:val="en-GB"/>
        </w:rPr>
        <w:t>CONFIDENTIALITY OF THE AGREEMENT</w:t>
      </w:r>
      <w:bookmarkEnd w:id="3"/>
    </w:p>
    <w:p w14:paraId="76B87D9A" w14:textId="77777777" w:rsidR="00663C4F" w:rsidRPr="00AD27C0" w:rsidRDefault="00663C4F" w:rsidP="00663C4F">
      <w:pPr>
        <w:rPr>
          <w:rFonts w:eastAsia="MS Mincho" w:cs="Arial"/>
        </w:rPr>
      </w:pPr>
    </w:p>
    <w:p w14:paraId="1EB7719C" w14:textId="454AF881" w:rsidR="00663C4F" w:rsidRDefault="00663C4F" w:rsidP="007D5132">
      <w:pPr>
        <w:rPr>
          <w:rFonts w:eastAsia="MS Mincho" w:cs="Arial"/>
          <w:lang w:val="en-GB"/>
        </w:rPr>
      </w:pPr>
      <w:r w:rsidRPr="00AD27C0">
        <w:rPr>
          <w:rFonts w:eastAsia="MS Mincho" w:cs="Arial"/>
          <w:lang w:val="en-GB"/>
        </w:rPr>
        <w:t>The existence</w:t>
      </w:r>
      <w:r w:rsidR="007D5132" w:rsidRPr="00AD27C0">
        <w:rPr>
          <w:rFonts w:eastAsia="MS Mincho" w:cs="Arial"/>
          <w:lang w:val="en-GB"/>
        </w:rPr>
        <w:t xml:space="preserve"> and</w:t>
      </w:r>
      <w:r w:rsidRPr="00AD27C0">
        <w:rPr>
          <w:rFonts w:eastAsia="MS Mincho" w:cs="Arial"/>
          <w:lang w:val="en-GB"/>
        </w:rPr>
        <w:t xml:space="preserve"> content of </w:t>
      </w:r>
      <w:r w:rsidR="006528E7" w:rsidRPr="00AD27C0">
        <w:rPr>
          <w:rFonts w:eastAsia="MS Mincho" w:cs="Arial"/>
          <w:lang w:val="en-GB"/>
        </w:rPr>
        <w:t xml:space="preserve">the </w:t>
      </w:r>
      <w:r w:rsidRPr="00AD27C0">
        <w:rPr>
          <w:rFonts w:eastAsia="MS Mincho" w:cs="Arial"/>
          <w:lang w:val="en-GB"/>
        </w:rPr>
        <w:t xml:space="preserve">Agreement </w:t>
      </w:r>
      <w:r w:rsidR="007D5132" w:rsidRPr="00AD27C0">
        <w:rPr>
          <w:rFonts w:eastAsia="MS Mincho" w:cs="Arial"/>
          <w:lang w:val="en-GB"/>
        </w:rPr>
        <w:t xml:space="preserve">(including the </w:t>
      </w:r>
      <w:r w:rsidR="00CD1D3C">
        <w:rPr>
          <w:rFonts w:eastAsia="MS Mincho" w:cs="Arial"/>
          <w:lang w:val="en-GB"/>
        </w:rPr>
        <w:t>Purpose</w:t>
      </w:r>
      <w:r w:rsidR="007D5132" w:rsidRPr="00AD27C0">
        <w:rPr>
          <w:rFonts w:eastAsia="MS Mincho" w:cs="Arial"/>
          <w:lang w:val="en-GB"/>
        </w:rPr>
        <w:t xml:space="preserve">) </w:t>
      </w:r>
      <w:r w:rsidRPr="00AD27C0">
        <w:rPr>
          <w:rFonts w:eastAsia="MS Mincho" w:cs="Arial"/>
          <w:lang w:val="en-GB"/>
        </w:rPr>
        <w:t>shall be treated as Confidential Information by the Parties.</w:t>
      </w:r>
    </w:p>
    <w:p w14:paraId="135447F8" w14:textId="77777777" w:rsidR="00A92202" w:rsidRPr="00AD27C0" w:rsidRDefault="00A92202" w:rsidP="007D5132">
      <w:pPr>
        <w:rPr>
          <w:rFonts w:eastAsia="MS Mincho" w:cs="Arial"/>
          <w:lang w:val="en-GB"/>
        </w:rPr>
      </w:pPr>
    </w:p>
    <w:p w14:paraId="7E8E4077" w14:textId="77777777" w:rsidR="00663C4F" w:rsidRPr="00AD27C0" w:rsidRDefault="00663C4F" w:rsidP="00663C4F">
      <w:pPr>
        <w:rPr>
          <w:rFonts w:eastAsia="MS Mincho" w:cs="Arial"/>
          <w:lang w:val="en-US"/>
        </w:rPr>
      </w:pPr>
    </w:p>
    <w:p w14:paraId="324C0A6B" w14:textId="77777777" w:rsidR="00783C4E" w:rsidRPr="00703DA2" w:rsidRDefault="00783C4E" w:rsidP="00703DA2">
      <w:pPr>
        <w:pStyle w:val="StyleT1"/>
        <w:ind w:left="1418" w:hanging="1418"/>
        <w:rPr>
          <w:rFonts w:eastAsia="MS Mincho" w:cs="Arial"/>
          <w:lang w:val="en-GB"/>
        </w:rPr>
      </w:pPr>
      <w:r w:rsidRPr="00703DA2">
        <w:rPr>
          <w:rFonts w:eastAsia="MS Mincho" w:cs="Arial"/>
          <w:lang w:val="en-GB"/>
        </w:rPr>
        <w:t>CLASSIFICATION OF CONFIDENTIAL INFORMATION</w:t>
      </w:r>
      <w:r w:rsidR="00517A91" w:rsidRPr="00703DA2">
        <w:rPr>
          <w:rFonts w:eastAsia="MS Mincho" w:cs="Arial"/>
          <w:lang w:val="en-GB"/>
        </w:rPr>
        <w:t xml:space="preserve">- RESTRICTION OF DISCLOSURE OF CONFIDENTIAL INFORMATION </w:t>
      </w:r>
    </w:p>
    <w:p w14:paraId="2A388802" w14:textId="77777777" w:rsidR="00143487" w:rsidRPr="00AD27C0" w:rsidRDefault="00143487" w:rsidP="00663C4F">
      <w:pPr>
        <w:rPr>
          <w:rFonts w:eastAsia="MS Mincho" w:cs="Arial"/>
          <w:lang w:val="en-US"/>
        </w:rPr>
      </w:pPr>
    </w:p>
    <w:p w14:paraId="55C68619" w14:textId="77777777" w:rsidR="00143487" w:rsidRPr="00AD27C0" w:rsidRDefault="00143487" w:rsidP="00517A91">
      <w:pPr>
        <w:rPr>
          <w:rFonts w:eastAsia="MS Mincho" w:cs="Arial"/>
          <w:lang w:val="en-US"/>
        </w:rPr>
      </w:pPr>
      <w:r w:rsidRPr="00AD27C0">
        <w:rPr>
          <w:rFonts w:eastAsia="MS Mincho" w:cs="Arial"/>
          <w:lang w:val="en-US"/>
        </w:rPr>
        <w:t xml:space="preserve">The Parties undertake to comply, when required, to the provisions of </w:t>
      </w:r>
      <w:r w:rsidR="00445593">
        <w:rPr>
          <w:rFonts w:cs="Arial"/>
          <w:lang w:val="en"/>
        </w:rPr>
        <w:t>the</w:t>
      </w:r>
      <w:r w:rsidR="007D4A9C" w:rsidRPr="00AD27C0">
        <w:rPr>
          <w:rFonts w:cs="Arial"/>
          <w:lang w:val="en"/>
        </w:rPr>
        <w:t xml:space="preserve"> </w:t>
      </w:r>
      <w:r w:rsidR="0086388B" w:rsidRPr="00AD27C0">
        <w:rPr>
          <w:rFonts w:cs="Arial"/>
          <w:lang w:val="en"/>
        </w:rPr>
        <w:t>French</w:t>
      </w:r>
      <w:r w:rsidR="007D4A9C" w:rsidRPr="00AD27C0">
        <w:rPr>
          <w:rFonts w:cs="Arial"/>
          <w:lang w:val="en"/>
        </w:rPr>
        <w:t xml:space="preserve"> </w:t>
      </w:r>
      <w:r w:rsidR="007D4A9C" w:rsidRPr="00AD27C0">
        <w:rPr>
          <w:rFonts w:cs="Arial"/>
          <w:i/>
          <w:iCs/>
          <w:lang w:val="en"/>
        </w:rPr>
        <w:t>Instruction Générale Interministérielle</w:t>
      </w:r>
      <w:r w:rsidR="007D4A9C" w:rsidRPr="00AD27C0">
        <w:rPr>
          <w:rFonts w:cs="Arial"/>
          <w:lang w:val="en-US"/>
        </w:rPr>
        <w:t xml:space="preserve"> (</w:t>
      </w:r>
      <w:r w:rsidR="007D4A9C" w:rsidRPr="00AD27C0">
        <w:rPr>
          <w:rFonts w:cs="Arial"/>
          <w:lang w:val="en"/>
        </w:rPr>
        <w:t>IGI 1300) re</w:t>
      </w:r>
      <w:r w:rsidR="0086388B" w:rsidRPr="00AD27C0">
        <w:rPr>
          <w:rFonts w:cs="Arial"/>
          <w:lang w:val="en"/>
        </w:rPr>
        <w:t>lating to</w:t>
      </w:r>
      <w:r w:rsidR="007D4A9C" w:rsidRPr="00AD27C0">
        <w:rPr>
          <w:rFonts w:cs="Arial"/>
          <w:lang w:val="en-US"/>
        </w:rPr>
        <w:t xml:space="preserve"> the National Defen</w:t>
      </w:r>
      <w:r w:rsidR="00517A91" w:rsidRPr="00AD27C0">
        <w:rPr>
          <w:rFonts w:cs="Arial"/>
          <w:lang w:val="en-US"/>
        </w:rPr>
        <w:t>c</w:t>
      </w:r>
      <w:r w:rsidR="007D4A9C" w:rsidRPr="00AD27C0">
        <w:rPr>
          <w:rFonts w:cs="Arial"/>
          <w:lang w:val="en-US"/>
        </w:rPr>
        <w:t xml:space="preserve">e security protection </w:t>
      </w:r>
      <w:r w:rsidR="00701734" w:rsidRPr="00AD27C0">
        <w:rPr>
          <w:rFonts w:cs="Arial"/>
          <w:lang w:val="en-US"/>
        </w:rPr>
        <w:t xml:space="preserve">and </w:t>
      </w:r>
      <w:r w:rsidR="0086388B" w:rsidRPr="00AD27C0">
        <w:rPr>
          <w:rFonts w:cs="Arial"/>
          <w:lang w:val="en-US"/>
        </w:rPr>
        <w:t xml:space="preserve">to </w:t>
      </w:r>
      <w:r w:rsidR="00701734" w:rsidRPr="00AD27C0">
        <w:rPr>
          <w:rFonts w:cs="Arial"/>
          <w:lang w:val="en-US"/>
        </w:rPr>
        <w:t xml:space="preserve">the </w:t>
      </w:r>
      <w:r w:rsidR="0086388B" w:rsidRPr="00AD27C0">
        <w:rPr>
          <w:rFonts w:cs="Arial"/>
          <w:lang w:val="en-US"/>
        </w:rPr>
        <w:t>French</w:t>
      </w:r>
      <w:r w:rsidR="007D4A9C" w:rsidRPr="00AD27C0">
        <w:rPr>
          <w:rFonts w:cs="Arial"/>
          <w:lang w:val="en-US"/>
        </w:rPr>
        <w:t xml:space="preserve"> </w:t>
      </w:r>
      <w:r w:rsidR="007D4A9C" w:rsidRPr="00AD27C0">
        <w:rPr>
          <w:rFonts w:cs="Arial"/>
          <w:i/>
          <w:iCs/>
          <w:lang w:val="en"/>
        </w:rPr>
        <w:t>Instruction Interministérielle</w:t>
      </w:r>
      <w:r w:rsidR="007D4A9C" w:rsidRPr="00AD27C0">
        <w:rPr>
          <w:rFonts w:cs="Arial"/>
          <w:i/>
          <w:iCs/>
          <w:lang w:val="en-US"/>
        </w:rPr>
        <w:t xml:space="preserve"> </w:t>
      </w:r>
      <w:r w:rsidR="0086388B" w:rsidRPr="00AD27C0">
        <w:rPr>
          <w:rFonts w:cs="Arial"/>
          <w:i/>
          <w:iCs/>
          <w:lang w:val="en-US"/>
        </w:rPr>
        <w:t xml:space="preserve">of the </w:t>
      </w:r>
      <w:r w:rsidR="00517A91" w:rsidRPr="00AD27C0">
        <w:rPr>
          <w:rFonts w:cs="Arial"/>
          <w:i/>
          <w:iCs/>
          <w:lang w:val="en"/>
        </w:rPr>
        <w:t xml:space="preserve">Ministry </w:t>
      </w:r>
      <w:r w:rsidR="00701734" w:rsidRPr="00AD27C0">
        <w:rPr>
          <w:rFonts w:cs="Arial"/>
          <w:i/>
          <w:iCs/>
          <w:lang w:val="en"/>
        </w:rPr>
        <w:t>of Defen</w:t>
      </w:r>
      <w:r w:rsidR="00517A91" w:rsidRPr="00AD27C0">
        <w:rPr>
          <w:rFonts w:cs="Arial"/>
          <w:i/>
          <w:iCs/>
          <w:lang w:val="en"/>
        </w:rPr>
        <w:t>c</w:t>
      </w:r>
      <w:r w:rsidR="00544029">
        <w:rPr>
          <w:rFonts w:cs="Arial"/>
          <w:lang w:val="en"/>
        </w:rPr>
        <w:t>e</w:t>
      </w:r>
      <w:r w:rsidR="0086388B" w:rsidRPr="00AD27C0">
        <w:rPr>
          <w:rFonts w:cs="Arial"/>
          <w:lang w:val="en"/>
        </w:rPr>
        <w:t xml:space="preserve"> (MINDEF) N°</w:t>
      </w:r>
      <w:r w:rsidR="00701734" w:rsidRPr="00AD27C0">
        <w:rPr>
          <w:rFonts w:cs="Arial"/>
          <w:lang w:val="en"/>
        </w:rPr>
        <w:t>900</w:t>
      </w:r>
      <w:r w:rsidR="0086388B" w:rsidRPr="00AD27C0">
        <w:rPr>
          <w:rFonts w:cs="Arial"/>
          <w:lang w:val="en"/>
        </w:rPr>
        <w:t xml:space="preserve"> DEF/CAB/DR dated 26</w:t>
      </w:r>
      <w:r w:rsidR="0086388B" w:rsidRPr="00AD27C0">
        <w:rPr>
          <w:rFonts w:cs="Arial"/>
          <w:vertAlign w:val="superscript"/>
          <w:lang w:val="en"/>
        </w:rPr>
        <w:t>th</w:t>
      </w:r>
      <w:r w:rsidR="0086388B" w:rsidRPr="00AD27C0">
        <w:rPr>
          <w:rFonts w:cs="Arial"/>
          <w:lang w:val="en"/>
        </w:rPr>
        <w:t xml:space="preserve"> January 2012 regarding the</w:t>
      </w:r>
      <w:r w:rsidR="0086388B" w:rsidRPr="00AD27C0">
        <w:rPr>
          <w:rFonts w:cs="Arial"/>
          <w:lang w:val="en-US"/>
        </w:rPr>
        <w:t xml:space="preserve"> National Defen</w:t>
      </w:r>
      <w:r w:rsidR="00517A91" w:rsidRPr="00AD27C0">
        <w:rPr>
          <w:rFonts w:cs="Arial"/>
          <w:lang w:val="en-US"/>
        </w:rPr>
        <w:t>c</w:t>
      </w:r>
      <w:r w:rsidR="0086388B" w:rsidRPr="00AD27C0">
        <w:rPr>
          <w:rFonts w:cs="Arial"/>
          <w:lang w:val="en-US"/>
        </w:rPr>
        <w:t>e security protection within the Ministry of the Armed Forces.</w:t>
      </w:r>
    </w:p>
    <w:p w14:paraId="3C1350F6" w14:textId="77777777" w:rsidR="00143487" w:rsidRPr="00AD27C0" w:rsidRDefault="00143487" w:rsidP="00663C4F">
      <w:pPr>
        <w:rPr>
          <w:rFonts w:eastAsia="MS Mincho" w:cs="Arial"/>
          <w:lang w:val="en-US"/>
        </w:rPr>
      </w:pPr>
    </w:p>
    <w:p w14:paraId="4C15CC13" w14:textId="77777777" w:rsidR="00663C4F" w:rsidRPr="00AD27C0" w:rsidRDefault="00544029" w:rsidP="00703DA2">
      <w:pPr>
        <w:ind w:left="567" w:hanging="567"/>
        <w:rPr>
          <w:rFonts w:eastAsia="MS Mincho" w:cs="Arial"/>
          <w:lang w:val="en-US"/>
        </w:rPr>
      </w:pPr>
      <w:r>
        <w:rPr>
          <w:rFonts w:eastAsia="MS Mincho" w:cs="Arial"/>
          <w:lang w:val="en-US"/>
        </w:rPr>
        <w:t>7.1</w:t>
      </w:r>
      <w:r>
        <w:rPr>
          <w:rFonts w:eastAsia="MS Mincho" w:cs="Arial"/>
          <w:lang w:val="en-US"/>
        </w:rPr>
        <w:tab/>
      </w:r>
      <w:r w:rsidR="0086388B" w:rsidRPr="00AD27C0">
        <w:rPr>
          <w:rFonts w:eastAsia="MS Mincho" w:cs="Arial"/>
          <w:lang w:val="en-US"/>
        </w:rPr>
        <w:t xml:space="preserve">Classified </w:t>
      </w:r>
      <w:r w:rsidR="002F08D4" w:rsidRPr="00AD27C0">
        <w:rPr>
          <w:rFonts w:eastAsia="MS Mincho" w:cs="Arial"/>
          <w:lang w:val="en-US"/>
        </w:rPr>
        <w:t xml:space="preserve">Confidential Information: </w:t>
      </w:r>
    </w:p>
    <w:p w14:paraId="7B42E584" w14:textId="77777777" w:rsidR="00663C4F" w:rsidRPr="00AD27C0" w:rsidRDefault="00663C4F" w:rsidP="00663C4F">
      <w:pPr>
        <w:rPr>
          <w:rFonts w:eastAsia="MS Mincho" w:cs="Arial"/>
          <w:lang w:val="en-US"/>
        </w:rPr>
      </w:pPr>
    </w:p>
    <w:p w14:paraId="506BF961" w14:textId="77777777" w:rsidR="00143487" w:rsidRPr="00AD27C0" w:rsidRDefault="00143487" w:rsidP="00DD6DA5">
      <w:pPr>
        <w:pStyle w:val="Corpsdetexte"/>
        <w:widowControl/>
        <w:tabs>
          <w:tab w:val="clear" w:pos="6237"/>
        </w:tabs>
        <w:ind w:left="567"/>
        <w:rPr>
          <w:rFonts w:ascii="Arial" w:eastAsia="MS Mincho" w:hAnsi="Arial" w:cs="Arial"/>
          <w:color w:val="000000"/>
          <w:sz w:val="20"/>
          <w:lang w:val="en-GB"/>
        </w:rPr>
      </w:pPr>
      <w:r w:rsidRPr="00AD27C0">
        <w:rPr>
          <w:rFonts w:ascii="Arial" w:eastAsia="MS Mincho" w:hAnsi="Arial" w:cs="Arial"/>
          <w:color w:val="000000"/>
          <w:sz w:val="20"/>
          <w:lang w:val="en-GB"/>
        </w:rPr>
        <w:t xml:space="preserve">Any and all Confidential Information which are subject to a </w:t>
      </w:r>
      <w:r w:rsidR="000D6E1F" w:rsidRPr="00AD27C0">
        <w:rPr>
          <w:rFonts w:ascii="Arial" w:eastAsia="MS Mincho" w:hAnsi="Arial" w:cs="Arial"/>
          <w:color w:val="000000"/>
          <w:sz w:val="20"/>
          <w:lang w:val="en-GB"/>
        </w:rPr>
        <w:t>N</w:t>
      </w:r>
      <w:r w:rsidRPr="00AD27C0">
        <w:rPr>
          <w:rFonts w:ascii="Arial" w:eastAsia="MS Mincho" w:hAnsi="Arial" w:cs="Arial"/>
          <w:color w:val="000000"/>
          <w:sz w:val="20"/>
          <w:lang w:val="en-GB"/>
        </w:rPr>
        <w:t xml:space="preserve">ational </w:t>
      </w:r>
      <w:r w:rsidR="000D6E1F" w:rsidRPr="00AD27C0">
        <w:rPr>
          <w:rFonts w:ascii="Arial" w:eastAsia="MS Mincho" w:hAnsi="Arial" w:cs="Arial"/>
          <w:color w:val="000000"/>
          <w:sz w:val="20"/>
          <w:lang w:val="en-GB"/>
        </w:rPr>
        <w:t>D</w:t>
      </w:r>
      <w:r w:rsidRPr="00AD27C0">
        <w:rPr>
          <w:rFonts w:ascii="Arial" w:eastAsia="MS Mincho" w:hAnsi="Arial" w:cs="Arial"/>
          <w:color w:val="000000"/>
          <w:sz w:val="20"/>
          <w:lang w:val="en-GB"/>
        </w:rPr>
        <w:t xml:space="preserve">efence security classification shall be identified as such by the Disclosing </w:t>
      </w:r>
      <w:r w:rsidR="002F08D4" w:rsidRPr="00AD27C0">
        <w:rPr>
          <w:rFonts w:ascii="Arial" w:eastAsia="MS Mincho" w:hAnsi="Arial" w:cs="Arial"/>
          <w:color w:val="000000"/>
          <w:sz w:val="20"/>
          <w:lang w:val="en-GB"/>
        </w:rPr>
        <w:t>Party at the time of disclosure and</w:t>
      </w:r>
      <w:r w:rsidRPr="00AD27C0">
        <w:rPr>
          <w:rFonts w:ascii="Arial" w:eastAsia="MS Mincho" w:hAnsi="Arial" w:cs="Arial"/>
          <w:color w:val="000000"/>
          <w:sz w:val="20"/>
          <w:lang w:val="en-GB"/>
        </w:rPr>
        <w:t xml:space="preserve"> </w:t>
      </w:r>
      <w:r w:rsidR="000D6E1F" w:rsidRPr="00AD27C0">
        <w:rPr>
          <w:rFonts w:ascii="Arial" w:eastAsia="MS Mincho" w:hAnsi="Arial" w:cs="Arial"/>
          <w:color w:val="000000"/>
          <w:sz w:val="20"/>
          <w:lang w:val="en-GB"/>
        </w:rPr>
        <w:t xml:space="preserve">in particular </w:t>
      </w:r>
      <w:r w:rsidR="00004325" w:rsidRPr="00AD27C0">
        <w:rPr>
          <w:rFonts w:ascii="Arial" w:eastAsia="MS Mincho" w:hAnsi="Arial" w:cs="Arial"/>
          <w:color w:val="000000"/>
          <w:sz w:val="20"/>
          <w:lang w:val="en-GB"/>
        </w:rPr>
        <w:t xml:space="preserve">the </w:t>
      </w:r>
      <w:r w:rsidR="00004325" w:rsidRPr="00AD27C0">
        <w:rPr>
          <w:rFonts w:ascii="Arial" w:eastAsia="MS Mincho" w:hAnsi="Arial" w:cs="Arial"/>
          <w:color w:val="000000"/>
          <w:sz w:val="20"/>
          <w:lang w:val="en-GB"/>
        </w:rPr>
        <w:lastRenderedPageBreak/>
        <w:t>disclosure,</w:t>
      </w:r>
      <w:r w:rsidR="000D6E1F" w:rsidRPr="00AD27C0">
        <w:rPr>
          <w:rFonts w:ascii="Arial" w:eastAsia="MS Mincho" w:hAnsi="Arial" w:cs="Arial"/>
          <w:color w:val="000000"/>
          <w:sz w:val="20"/>
          <w:lang w:val="en-GB"/>
        </w:rPr>
        <w:t xml:space="preserve"> </w:t>
      </w:r>
      <w:r w:rsidR="002F08D4" w:rsidRPr="00AD27C0">
        <w:rPr>
          <w:rFonts w:ascii="Arial" w:eastAsia="MS Mincho" w:hAnsi="Arial" w:cs="Arial"/>
          <w:color w:val="000000"/>
          <w:sz w:val="20"/>
          <w:lang w:val="en-GB"/>
        </w:rPr>
        <w:t>marking, transmission</w:t>
      </w:r>
      <w:r w:rsidRPr="00AD27C0">
        <w:rPr>
          <w:rFonts w:ascii="Arial" w:eastAsia="MS Mincho" w:hAnsi="Arial" w:cs="Arial"/>
          <w:color w:val="000000"/>
          <w:sz w:val="20"/>
          <w:lang w:val="en-GB"/>
        </w:rPr>
        <w:t xml:space="preserve">, </w:t>
      </w:r>
      <w:r w:rsidR="002F08D4" w:rsidRPr="00AD27C0">
        <w:rPr>
          <w:rFonts w:ascii="Arial" w:eastAsia="MS Mincho" w:hAnsi="Arial" w:cs="Arial"/>
          <w:color w:val="000000"/>
          <w:sz w:val="20"/>
          <w:lang w:val="en-GB"/>
        </w:rPr>
        <w:t xml:space="preserve">reproduction, </w:t>
      </w:r>
      <w:r w:rsidR="00560F61" w:rsidRPr="00AD27C0">
        <w:rPr>
          <w:rFonts w:ascii="Arial" w:eastAsia="MS Mincho" w:hAnsi="Arial" w:cs="Arial"/>
          <w:color w:val="000000"/>
          <w:sz w:val="20"/>
          <w:lang w:val="en-GB"/>
        </w:rPr>
        <w:t>preservation</w:t>
      </w:r>
      <w:r w:rsidR="002F08D4" w:rsidRPr="00AD27C0">
        <w:rPr>
          <w:rFonts w:ascii="Arial" w:eastAsia="MS Mincho" w:hAnsi="Arial" w:cs="Arial"/>
          <w:color w:val="000000"/>
          <w:sz w:val="20"/>
          <w:lang w:val="en-GB"/>
        </w:rPr>
        <w:t xml:space="preserve"> and destruction </w:t>
      </w:r>
      <w:r w:rsidRPr="00AD27C0">
        <w:rPr>
          <w:rFonts w:ascii="Arial" w:eastAsia="MS Mincho" w:hAnsi="Arial" w:cs="Arial"/>
          <w:color w:val="000000"/>
          <w:sz w:val="20"/>
          <w:lang w:val="en-GB"/>
        </w:rPr>
        <w:t xml:space="preserve">of such Confidential Information shall be made pursuant to the </w:t>
      </w:r>
      <w:r w:rsidR="000D6E1F" w:rsidRPr="00AD27C0">
        <w:rPr>
          <w:rFonts w:ascii="Arial" w:eastAsia="MS Mincho" w:hAnsi="Arial" w:cs="Arial"/>
          <w:color w:val="000000"/>
          <w:sz w:val="20"/>
          <w:lang w:val="en-GB"/>
        </w:rPr>
        <w:t>provisions of the aforementioned Instructions</w:t>
      </w:r>
      <w:r w:rsidRPr="00AD27C0">
        <w:rPr>
          <w:rFonts w:ascii="Arial" w:eastAsia="MS Mincho" w:hAnsi="Arial" w:cs="Arial"/>
          <w:color w:val="000000"/>
          <w:sz w:val="20"/>
          <w:lang w:val="en-GB"/>
        </w:rPr>
        <w:t>.</w:t>
      </w:r>
    </w:p>
    <w:p w14:paraId="594AE4F7" w14:textId="77777777" w:rsidR="002F08D4" w:rsidRPr="00AD27C0" w:rsidRDefault="002F08D4" w:rsidP="002F08D4">
      <w:pPr>
        <w:pStyle w:val="Corpsdetexte"/>
        <w:widowControl/>
        <w:tabs>
          <w:tab w:val="clear" w:pos="6237"/>
        </w:tabs>
        <w:rPr>
          <w:rFonts w:ascii="Arial" w:eastAsia="MS Mincho" w:hAnsi="Arial" w:cs="Arial"/>
          <w:color w:val="000000"/>
          <w:sz w:val="20"/>
          <w:lang w:val="en-GB"/>
        </w:rPr>
      </w:pPr>
    </w:p>
    <w:p w14:paraId="293EB2B2" w14:textId="77777777" w:rsidR="002F08D4" w:rsidRPr="00AD27C0" w:rsidRDefault="00544029" w:rsidP="00703DA2">
      <w:pPr>
        <w:pStyle w:val="Corpsdetexte"/>
        <w:widowControl/>
        <w:tabs>
          <w:tab w:val="clear" w:pos="6237"/>
        </w:tabs>
        <w:ind w:left="567" w:hanging="567"/>
        <w:rPr>
          <w:rFonts w:ascii="Arial" w:eastAsia="MS Mincho" w:hAnsi="Arial" w:cs="Arial"/>
          <w:color w:val="000000"/>
          <w:sz w:val="20"/>
          <w:lang w:val="en-GB"/>
        </w:rPr>
      </w:pPr>
      <w:r>
        <w:rPr>
          <w:rFonts w:ascii="Arial" w:eastAsia="MS Mincho" w:hAnsi="Arial" w:cs="Arial"/>
          <w:color w:val="000000"/>
          <w:sz w:val="20"/>
          <w:lang w:val="en-GB"/>
        </w:rPr>
        <w:t>7.2</w:t>
      </w:r>
      <w:r>
        <w:rPr>
          <w:rFonts w:ascii="Arial" w:eastAsia="MS Mincho" w:hAnsi="Arial" w:cs="Arial"/>
          <w:color w:val="000000"/>
          <w:sz w:val="20"/>
          <w:lang w:val="en-GB"/>
        </w:rPr>
        <w:tab/>
      </w:r>
      <w:r w:rsidR="0078601C" w:rsidRPr="00AD27C0">
        <w:rPr>
          <w:rFonts w:ascii="Arial" w:eastAsia="MS Mincho" w:hAnsi="Arial" w:cs="Arial"/>
          <w:color w:val="000000"/>
          <w:sz w:val="20"/>
          <w:lang w:val="en-GB"/>
        </w:rPr>
        <w:t xml:space="preserve">Confidential Information </w:t>
      </w:r>
      <w:r w:rsidR="008665A0" w:rsidRPr="00AD27C0">
        <w:rPr>
          <w:rFonts w:ascii="Arial" w:eastAsia="MS Mincho" w:hAnsi="Arial" w:cs="Arial"/>
          <w:color w:val="000000"/>
          <w:sz w:val="20"/>
          <w:lang w:val="en-GB"/>
        </w:rPr>
        <w:t xml:space="preserve">bearing </w:t>
      </w:r>
      <w:r w:rsidR="00E32BA9" w:rsidRPr="00AD27C0">
        <w:rPr>
          <w:rFonts w:ascii="Arial" w:eastAsia="MS Mincho" w:hAnsi="Arial" w:cs="Arial"/>
          <w:color w:val="000000"/>
          <w:sz w:val="20"/>
          <w:lang w:val="en-GB"/>
        </w:rPr>
        <w:t>a</w:t>
      </w:r>
      <w:r w:rsidR="0078601C" w:rsidRPr="00AD27C0">
        <w:rPr>
          <w:rFonts w:ascii="Arial" w:eastAsia="MS Mincho" w:hAnsi="Arial" w:cs="Arial"/>
          <w:color w:val="000000"/>
          <w:sz w:val="20"/>
          <w:lang w:val="en-GB"/>
        </w:rPr>
        <w:t xml:space="preserve"> </w:t>
      </w:r>
      <w:r w:rsidR="008665A0" w:rsidRPr="00AD27C0">
        <w:rPr>
          <w:rFonts w:ascii="Arial" w:eastAsia="MS Mincho" w:hAnsi="Arial" w:cs="Arial"/>
          <w:color w:val="000000"/>
          <w:sz w:val="20"/>
          <w:lang w:val="en-GB"/>
        </w:rPr>
        <w:t xml:space="preserve">marking of restriction of disclosure: </w:t>
      </w:r>
    </w:p>
    <w:p w14:paraId="655A1DC5" w14:textId="77777777" w:rsidR="0078601C" w:rsidRPr="00AD27C0" w:rsidRDefault="0078601C" w:rsidP="002F08D4">
      <w:pPr>
        <w:pStyle w:val="Corpsdetexte"/>
        <w:widowControl/>
        <w:tabs>
          <w:tab w:val="clear" w:pos="6237"/>
        </w:tabs>
        <w:rPr>
          <w:rFonts w:ascii="Arial" w:eastAsia="MS Mincho" w:hAnsi="Arial" w:cs="Arial"/>
          <w:color w:val="000000"/>
          <w:sz w:val="20"/>
          <w:lang w:val="en-GB"/>
        </w:rPr>
      </w:pPr>
    </w:p>
    <w:p w14:paraId="4D34F6DE" w14:textId="77777777" w:rsidR="0078601C" w:rsidRPr="00AD27C0" w:rsidRDefault="0078601C" w:rsidP="00DD6DA5">
      <w:pPr>
        <w:pStyle w:val="Corpsdetexte"/>
        <w:widowControl/>
        <w:tabs>
          <w:tab w:val="clear" w:pos="6237"/>
        </w:tabs>
        <w:ind w:left="567"/>
        <w:rPr>
          <w:rFonts w:ascii="Arial" w:eastAsia="MS Mincho" w:hAnsi="Arial" w:cs="Arial"/>
          <w:color w:val="000000"/>
          <w:sz w:val="20"/>
          <w:lang w:val="en-GB"/>
        </w:rPr>
      </w:pPr>
      <w:r w:rsidRPr="00AD27C0">
        <w:rPr>
          <w:rFonts w:ascii="Arial" w:eastAsia="MS Mincho" w:hAnsi="Arial" w:cs="Arial"/>
          <w:color w:val="000000"/>
          <w:sz w:val="20"/>
          <w:lang w:val="en-GB"/>
        </w:rPr>
        <w:t xml:space="preserve">Any and all Confidential Information </w:t>
      </w:r>
      <w:r w:rsidR="00D248ED" w:rsidRPr="00AD27C0">
        <w:rPr>
          <w:rFonts w:ascii="Arial" w:eastAsia="MS Mincho" w:hAnsi="Arial" w:cs="Arial"/>
          <w:color w:val="000000"/>
          <w:sz w:val="20"/>
          <w:lang w:val="en-GB"/>
        </w:rPr>
        <w:t xml:space="preserve">bearing a marking of restriction of disclosure </w:t>
      </w:r>
      <w:r w:rsidR="00E32BA9" w:rsidRPr="00AD27C0">
        <w:rPr>
          <w:rFonts w:ascii="Arial" w:eastAsia="MS Mincho" w:hAnsi="Arial" w:cs="Arial"/>
          <w:color w:val="000000"/>
          <w:sz w:val="20"/>
          <w:lang w:val="en-GB"/>
        </w:rPr>
        <w:t>“</w:t>
      </w:r>
      <w:r w:rsidR="00E32BA9" w:rsidRPr="00AD27C0">
        <w:rPr>
          <w:rFonts w:ascii="Arial" w:eastAsia="MS Mincho" w:hAnsi="Arial" w:cs="Arial"/>
          <w:i/>
          <w:iCs/>
          <w:color w:val="000000"/>
          <w:sz w:val="20"/>
          <w:lang w:val="en-GB"/>
        </w:rPr>
        <w:t>Diffusion Restreinte</w:t>
      </w:r>
      <w:r w:rsidR="00E32BA9" w:rsidRPr="00AD27C0">
        <w:rPr>
          <w:rFonts w:ascii="Arial" w:eastAsia="MS Mincho" w:hAnsi="Arial" w:cs="Arial"/>
          <w:color w:val="000000"/>
          <w:sz w:val="20"/>
          <w:lang w:val="en-GB"/>
        </w:rPr>
        <w:t>” within the meaning of</w:t>
      </w:r>
      <w:r w:rsidR="00154C6C" w:rsidRPr="00AD27C0">
        <w:rPr>
          <w:rFonts w:ascii="Arial" w:eastAsia="MS Mincho" w:hAnsi="Arial" w:cs="Arial"/>
          <w:color w:val="000000"/>
          <w:sz w:val="20"/>
          <w:lang w:val="en-GB"/>
        </w:rPr>
        <w:t xml:space="preserve"> the</w:t>
      </w:r>
      <w:r w:rsidR="00E32BA9" w:rsidRPr="00AD27C0">
        <w:rPr>
          <w:rFonts w:ascii="Arial" w:eastAsia="MS Mincho" w:hAnsi="Arial" w:cs="Arial"/>
          <w:color w:val="000000"/>
          <w:sz w:val="20"/>
          <w:lang w:val="en-GB"/>
        </w:rPr>
        <w:t xml:space="preserve"> </w:t>
      </w:r>
      <w:r w:rsidR="00154C6C" w:rsidRPr="00AD27C0">
        <w:rPr>
          <w:rFonts w:ascii="Arial" w:eastAsia="MS Mincho" w:hAnsi="Arial" w:cs="Arial"/>
          <w:color w:val="000000"/>
          <w:sz w:val="20"/>
          <w:lang w:val="en-GB"/>
        </w:rPr>
        <w:t>French</w:t>
      </w:r>
      <w:r w:rsidR="00154C6C" w:rsidRPr="00AD27C0">
        <w:rPr>
          <w:rFonts w:ascii="Arial" w:eastAsia="MS Mincho" w:hAnsi="Arial" w:cs="Arial"/>
          <w:i/>
          <w:iCs/>
          <w:color w:val="000000"/>
          <w:sz w:val="20"/>
          <w:lang w:val="en-GB"/>
        </w:rPr>
        <w:t xml:space="preserve"> Instruction Générale Interministérielle</w:t>
      </w:r>
      <w:r w:rsidR="00154C6C" w:rsidRPr="00AD27C0">
        <w:rPr>
          <w:rFonts w:ascii="Arial" w:eastAsia="MS Mincho" w:hAnsi="Arial" w:cs="Arial"/>
          <w:color w:val="000000"/>
          <w:sz w:val="20"/>
          <w:lang w:val="en-GB"/>
        </w:rPr>
        <w:t xml:space="preserve"> IGI 1300, </w:t>
      </w:r>
      <w:r w:rsidRPr="00AD27C0">
        <w:rPr>
          <w:rFonts w:ascii="Arial" w:eastAsia="MS Mincho" w:hAnsi="Arial" w:cs="Arial"/>
          <w:color w:val="000000"/>
          <w:sz w:val="20"/>
          <w:lang w:val="en-GB"/>
        </w:rPr>
        <w:t xml:space="preserve">shall be identified as such by the Disclosing Party at the time of disclosure and </w:t>
      </w:r>
      <w:r w:rsidR="005D37AF" w:rsidRPr="00AD27C0">
        <w:rPr>
          <w:rFonts w:ascii="Arial" w:eastAsia="MS Mincho" w:hAnsi="Arial" w:cs="Arial"/>
          <w:color w:val="000000"/>
          <w:sz w:val="20"/>
          <w:lang w:val="en-GB"/>
        </w:rPr>
        <w:t xml:space="preserve">in particular </w:t>
      </w:r>
      <w:r w:rsidR="00154C6C" w:rsidRPr="00AD27C0">
        <w:rPr>
          <w:rFonts w:ascii="Arial" w:eastAsia="MS Mincho" w:hAnsi="Arial" w:cs="Arial"/>
          <w:color w:val="000000"/>
          <w:sz w:val="20"/>
          <w:lang w:val="en-GB"/>
        </w:rPr>
        <w:t xml:space="preserve">the </w:t>
      </w:r>
      <w:r w:rsidR="00D248ED" w:rsidRPr="00AD27C0">
        <w:rPr>
          <w:rFonts w:ascii="Arial" w:eastAsia="MS Mincho" w:hAnsi="Arial" w:cs="Arial"/>
          <w:color w:val="000000"/>
          <w:sz w:val="20"/>
          <w:lang w:val="en-GB"/>
        </w:rPr>
        <w:t xml:space="preserve">disclosure, </w:t>
      </w:r>
      <w:r w:rsidRPr="00AD27C0">
        <w:rPr>
          <w:rFonts w:ascii="Arial" w:eastAsia="MS Mincho" w:hAnsi="Arial" w:cs="Arial"/>
          <w:color w:val="000000"/>
          <w:sz w:val="20"/>
          <w:lang w:val="en-GB"/>
        </w:rPr>
        <w:t xml:space="preserve">marking, transmission, reproduction, </w:t>
      </w:r>
      <w:r w:rsidR="00560F61" w:rsidRPr="00AD27C0">
        <w:rPr>
          <w:rFonts w:ascii="Arial" w:eastAsia="MS Mincho" w:hAnsi="Arial" w:cs="Arial"/>
          <w:color w:val="000000"/>
          <w:sz w:val="20"/>
          <w:lang w:val="en-GB"/>
        </w:rPr>
        <w:t>preservation</w:t>
      </w:r>
      <w:r w:rsidRPr="00AD27C0">
        <w:rPr>
          <w:rFonts w:ascii="Arial" w:eastAsia="MS Mincho" w:hAnsi="Arial" w:cs="Arial"/>
          <w:color w:val="000000"/>
          <w:sz w:val="20"/>
          <w:lang w:val="en-GB"/>
        </w:rPr>
        <w:t xml:space="preserve"> and destruction of such Confidential Information shall be made </w:t>
      </w:r>
      <w:r w:rsidR="00154C6C" w:rsidRPr="00AD27C0">
        <w:rPr>
          <w:rFonts w:ascii="Arial" w:eastAsia="MS Mincho" w:hAnsi="Arial" w:cs="Arial"/>
          <w:color w:val="000000"/>
          <w:sz w:val="20"/>
          <w:lang w:val="en-GB"/>
        </w:rPr>
        <w:t>in accordance with the provisions of the aforementioned Instruction.</w:t>
      </w:r>
    </w:p>
    <w:p w14:paraId="03EF767F" w14:textId="77777777" w:rsidR="00701734" w:rsidRPr="00AD27C0" w:rsidRDefault="00701734" w:rsidP="00DD6DA5">
      <w:pPr>
        <w:pStyle w:val="Corpsdetexte"/>
        <w:widowControl/>
        <w:tabs>
          <w:tab w:val="clear" w:pos="6237"/>
        </w:tabs>
        <w:ind w:left="567"/>
        <w:rPr>
          <w:rFonts w:ascii="Arial" w:eastAsia="MS Mincho" w:hAnsi="Arial" w:cs="Arial"/>
          <w:color w:val="000000"/>
          <w:sz w:val="20"/>
          <w:lang w:val="en-GB"/>
        </w:rPr>
      </w:pPr>
    </w:p>
    <w:p w14:paraId="496B077D" w14:textId="77777777" w:rsidR="00663C4F" w:rsidRPr="00AD27C0" w:rsidRDefault="00663C4F" w:rsidP="00663C4F">
      <w:pPr>
        <w:rPr>
          <w:rFonts w:eastAsia="MS Mincho" w:cs="Arial"/>
          <w:lang w:val="en-US"/>
        </w:rPr>
      </w:pPr>
    </w:p>
    <w:p w14:paraId="2A0B26EB" w14:textId="77777777" w:rsidR="00663C4F" w:rsidRPr="00C5581B" w:rsidRDefault="00BA5128" w:rsidP="00C5581B">
      <w:pPr>
        <w:pStyle w:val="StyleT1"/>
        <w:ind w:left="1418" w:hanging="1418"/>
        <w:rPr>
          <w:rFonts w:eastAsia="MS Mincho" w:cs="Arial"/>
          <w:lang w:val="en-GB"/>
        </w:rPr>
      </w:pPr>
      <w:bookmarkStart w:id="4" w:name="_Ref314046938"/>
      <w:bookmarkStart w:id="5" w:name="_Toc331153746"/>
      <w:r w:rsidRPr="00C5581B">
        <w:rPr>
          <w:rFonts w:eastAsia="MS Mincho" w:cs="Arial"/>
          <w:lang w:val="en-GB"/>
        </w:rPr>
        <w:t>PROTECTION OF PERSONAL DATA</w:t>
      </w:r>
      <w:bookmarkEnd w:id="4"/>
      <w:bookmarkEnd w:id="5"/>
    </w:p>
    <w:p w14:paraId="08E0DD6A" w14:textId="77777777" w:rsidR="00663C4F" w:rsidRPr="00AD27C0" w:rsidRDefault="00663C4F" w:rsidP="00663C4F">
      <w:pPr>
        <w:rPr>
          <w:rFonts w:eastAsia="MS Mincho" w:cs="Arial"/>
          <w:lang w:val="en-GB"/>
        </w:rPr>
      </w:pPr>
    </w:p>
    <w:p w14:paraId="359AEF65" w14:textId="3C919837" w:rsidR="00892FF8" w:rsidRDefault="00892FF8" w:rsidP="0094348C">
      <w:pPr>
        <w:pStyle w:val="Corpsdetexte"/>
        <w:widowControl/>
        <w:tabs>
          <w:tab w:val="clear" w:pos="6237"/>
        </w:tabs>
        <w:rPr>
          <w:rFonts w:ascii="Arial" w:eastAsia="MS Mincho" w:hAnsi="Arial" w:cs="Arial"/>
          <w:color w:val="000000"/>
          <w:sz w:val="20"/>
          <w:lang w:val="en-GB"/>
        </w:rPr>
      </w:pPr>
      <w:r w:rsidRPr="0094348C">
        <w:rPr>
          <w:rFonts w:ascii="Arial" w:eastAsia="MS Mincho" w:hAnsi="Arial" w:cs="Arial"/>
          <w:color w:val="000000"/>
          <w:sz w:val="20"/>
          <w:lang w:val="en-GB"/>
        </w:rPr>
        <w:t>In accordance with the provisions of the EU regulation 2016/679 of 27th April 2016 on the protection of natural persons with regard to the processing of personal data and on the free movement of such data, as well as those of the applicable national regulation on the matter, the Parties commit to take all useful and necessary precautions in order to preserve the security of the personal data received or they have access to in the framework of the Agreement, and in particular to prevent it from being deformed, damaged or transmitted to any unauthorised persons. In all cases, the above mentioned personal data shall be treated confidentially by the Receiving Party, and shall not, in any case, be transferred by such Receiving Party to any third party – in or outside the European Union – without the prior written consent of the Disclosing Party.</w:t>
      </w:r>
    </w:p>
    <w:p w14:paraId="38894435" w14:textId="77777777" w:rsidR="003618FE" w:rsidRDefault="003618FE" w:rsidP="0094348C">
      <w:pPr>
        <w:pStyle w:val="Corpsdetexte"/>
        <w:widowControl/>
        <w:tabs>
          <w:tab w:val="clear" w:pos="6237"/>
        </w:tabs>
        <w:rPr>
          <w:rFonts w:ascii="Arial" w:eastAsia="MS Mincho" w:hAnsi="Arial" w:cs="Arial"/>
          <w:color w:val="000000"/>
          <w:sz w:val="20"/>
          <w:lang w:val="en-GB"/>
        </w:rPr>
      </w:pPr>
    </w:p>
    <w:p w14:paraId="5C93FC3E" w14:textId="77777777" w:rsidR="00833717" w:rsidRPr="00CE506C" w:rsidRDefault="00833717" w:rsidP="00371822">
      <w:pPr>
        <w:pStyle w:val="Corpsdetexte"/>
        <w:widowControl/>
        <w:tabs>
          <w:tab w:val="clear" w:pos="6237"/>
        </w:tabs>
        <w:rPr>
          <w:rFonts w:ascii="Arial" w:eastAsia="MS Mincho" w:hAnsi="Arial" w:cs="Arial"/>
          <w:color w:val="000000"/>
          <w:sz w:val="20"/>
          <w:lang w:val="en-US"/>
        </w:rPr>
      </w:pPr>
    </w:p>
    <w:p w14:paraId="3440B0D0" w14:textId="77777777" w:rsidR="00663C4F" w:rsidRPr="00C5581B" w:rsidRDefault="00663C4F" w:rsidP="00C5581B">
      <w:pPr>
        <w:pStyle w:val="StyleT1"/>
        <w:ind w:left="1418" w:hanging="1418"/>
        <w:rPr>
          <w:rFonts w:eastAsia="MS Mincho" w:cs="Arial"/>
          <w:lang w:val="en-GB"/>
        </w:rPr>
      </w:pPr>
      <w:bookmarkStart w:id="6" w:name="_Toc331153747"/>
      <w:r w:rsidRPr="00C5581B">
        <w:rPr>
          <w:rFonts w:eastAsia="MS Mincho" w:cs="Arial"/>
          <w:lang w:val="en-GB"/>
        </w:rPr>
        <w:t>NOTICE OF RESERVATION OF INTELLECTUAL PROPERTY AND CONFIDENTIALITY</w:t>
      </w:r>
      <w:bookmarkEnd w:id="6"/>
    </w:p>
    <w:p w14:paraId="30CBF0AF" w14:textId="77777777" w:rsidR="006357FC" w:rsidRPr="00AD27C0" w:rsidRDefault="006357FC" w:rsidP="006357FC">
      <w:pPr>
        <w:rPr>
          <w:rFonts w:cs="Arial"/>
          <w:b/>
          <w:lang w:val="en-GB"/>
        </w:rPr>
      </w:pPr>
    </w:p>
    <w:p w14:paraId="1ADD2A3D" w14:textId="77777777" w:rsidR="006357FC" w:rsidRPr="00AD27C0" w:rsidRDefault="006357FC" w:rsidP="006357FC">
      <w:pPr>
        <w:pStyle w:val="Corpsdetexte"/>
        <w:widowControl/>
        <w:tabs>
          <w:tab w:val="clear" w:pos="6237"/>
        </w:tabs>
        <w:rPr>
          <w:rFonts w:ascii="Arial" w:eastAsia="MS Mincho" w:hAnsi="Arial" w:cs="Arial"/>
          <w:color w:val="000000"/>
          <w:sz w:val="20"/>
          <w:lang w:val="en-GB"/>
        </w:rPr>
      </w:pPr>
      <w:r w:rsidRPr="00AD27C0">
        <w:rPr>
          <w:rFonts w:ascii="Arial" w:eastAsia="MS Mincho" w:hAnsi="Arial" w:cs="Arial"/>
          <w:color w:val="000000"/>
          <w:sz w:val="20"/>
          <w:lang w:val="en-GB"/>
        </w:rPr>
        <w:t>The Parties shall retain or reproduce copyright and confidentiality notices marked on the Confidential Information.</w:t>
      </w:r>
      <w:r w:rsidRPr="00AD27C0">
        <w:rPr>
          <w:rFonts w:ascii="Arial" w:hAnsi="Arial" w:cs="Arial"/>
          <w:sz w:val="20"/>
          <w:lang w:val="en-GB"/>
        </w:rPr>
        <w:t xml:space="preserve"> </w:t>
      </w:r>
    </w:p>
    <w:p w14:paraId="31AA36A2" w14:textId="77777777" w:rsidR="00663C4F" w:rsidRPr="00AD27C0" w:rsidRDefault="00663C4F" w:rsidP="00663C4F">
      <w:pPr>
        <w:rPr>
          <w:rFonts w:cs="Arial"/>
          <w:lang w:val="en-GB"/>
        </w:rPr>
      </w:pPr>
    </w:p>
    <w:p w14:paraId="69FEC1D6" w14:textId="77777777" w:rsidR="00663C4F" w:rsidRPr="00AD27C0" w:rsidRDefault="00663C4F" w:rsidP="00663C4F">
      <w:pPr>
        <w:rPr>
          <w:rFonts w:cs="Arial"/>
          <w:lang w:val="en-GB"/>
        </w:rPr>
      </w:pPr>
    </w:p>
    <w:p w14:paraId="6D5F188A" w14:textId="77777777" w:rsidR="00663C4F" w:rsidRPr="00C5581B" w:rsidRDefault="00663C4F" w:rsidP="00C5581B">
      <w:pPr>
        <w:pStyle w:val="StyleT1"/>
        <w:ind w:left="1418" w:hanging="1418"/>
        <w:rPr>
          <w:rFonts w:eastAsia="MS Mincho" w:cs="Arial"/>
          <w:lang w:val="en-GB"/>
        </w:rPr>
      </w:pPr>
      <w:bookmarkStart w:id="7" w:name="_Toc331153748"/>
      <w:r w:rsidRPr="00C5581B">
        <w:rPr>
          <w:rFonts w:eastAsia="MS Mincho" w:cs="Arial"/>
          <w:lang w:val="en-GB"/>
        </w:rPr>
        <w:t>WARRANTY</w:t>
      </w:r>
      <w:bookmarkEnd w:id="7"/>
    </w:p>
    <w:p w14:paraId="743D5240" w14:textId="77777777" w:rsidR="00663C4F" w:rsidRPr="00AD27C0" w:rsidRDefault="00663C4F" w:rsidP="00663C4F">
      <w:pPr>
        <w:rPr>
          <w:rFonts w:cs="Arial"/>
          <w:b/>
          <w:lang w:val="en-GB"/>
        </w:rPr>
      </w:pPr>
    </w:p>
    <w:p w14:paraId="6F8965A5" w14:textId="77777777" w:rsidR="00663C4F" w:rsidRPr="00AD27C0" w:rsidRDefault="00663C4F" w:rsidP="00D43D08">
      <w:pPr>
        <w:pStyle w:val="Corpsdetexte"/>
        <w:widowControl/>
        <w:tabs>
          <w:tab w:val="clear" w:pos="6237"/>
        </w:tabs>
        <w:rPr>
          <w:rFonts w:ascii="Arial" w:eastAsia="MS Mincho" w:hAnsi="Arial" w:cs="Arial"/>
          <w:color w:val="000000"/>
          <w:sz w:val="20"/>
          <w:lang w:val="en-GB"/>
        </w:rPr>
      </w:pPr>
      <w:r w:rsidRPr="00AD27C0">
        <w:rPr>
          <w:rFonts w:ascii="Arial" w:eastAsia="MS Mincho" w:hAnsi="Arial" w:cs="Arial"/>
          <w:color w:val="000000"/>
          <w:sz w:val="20"/>
          <w:lang w:val="en-GB"/>
        </w:rPr>
        <w:t>The Confidential Information will be supplied "as is" without any express or implied warranty</w:t>
      </w:r>
      <w:r w:rsidR="00D43D08" w:rsidRPr="00AD27C0">
        <w:rPr>
          <w:rFonts w:ascii="Arial" w:eastAsia="MS Mincho" w:hAnsi="Arial" w:cs="Arial"/>
          <w:color w:val="000000"/>
          <w:sz w:val="20"/>
          <w:lang w:val="en-GB"/>
        </w:rPr>
        <w:t>, and in particular without warranty</w:t>
      </w:r>
      <w:r w:rsidRPr="00AD27C0">
        <w:rPr>
          <w:rFonts w:ascii="Arial" w:eastAsia="MS Mincho" w:hAnsi="Arial" w:cs="Arial"/>
          <w:color w:val="000000"/>
          <w:sz w:val="20"/>
          <w:lang w:val="en-GB"/>
        </w:rPr>
        <w:t xml:space="preserve"> that </w:t>
      </w:r>
      <w:r w:rsidR="00D43D08" w:rsidRPr="00AD27C0">
        <w:rPr>
          <w:rFonts w:ascii="Arial" w:eastAsia="MS Mincho" w:hAnsi="Arial" w:cs="Arial"/>
          <w:color w:val="000000"/>
          <w:sz w:val="20"/>
          <w:lang w:val="en-GB"/>
        </w:rPr>
        <w:t xml:space="preserve">the </w:t>
      </w:r>
      <w:r w:rsidRPr="00AD27C0">
        <w:rPr>
          <w:rFonts w:ascii="Arial" w:eastAsia="MS Mincho" w:hAnsi="Arial" w:cs="Arial"/>
          <w:color w:val="000000"/>
          <w:sz w:val="20"/>
          <w:lang w:val="en-GB"/>
        </w:rPr>
        <w:t xml:space="preserve">information disclosed is complete, accurate, free from defects </w:t>
      </w:r>
      <w:r w:rsidR="00D43D08" w:rsidRPr="00AD27C0">
        <w:rPr>
          <w:rFonts w:ascii="Arial" w:eastAsia="MS Mincho" w:hAnsi="Arial" w:cs="Arial"/>
          <w:color w:val="000000"/>
          <w:sz w:val="20"/>
          <w:lang w:val="en-GB"/>
        </w:rPr>
        <w:t>and</w:t>
      </w:r>
      <w:r w:rsidRPr="00AD27C0">
        <w:rPr>
          <w:rFonts w:ascii="Arial" w:eastAsia="MS Mincho" w:hAnsi="Arial" w:cs="Arial"/>
          <w:color w:val="000000"/>
          <w:sz w:val="20"/>
          <w:lang w:val="en-GB"/>
        </w:rPr>
        <w:t xml:space="preserve"> fit for the intended purpose.</w:t>
      </w:r>
    </w:p>
    <w:p w14:paraId="050D69A6" w14:textId="77777777" w:rsidR="00663C4F" w:rsidRPr="00AD27C0" w:rsidRDefault="00663C4F" w:rsidP="00663C4F">
      <w:pPr>
        <w:rPr>
          <w:rFonts w:eastAsia="MS Mincho" w:cs="Arial"/>
          <w:lang w:val="en-GB"/>
        </w:rPr>
      </w:pPr>
    </w:p>
    <w:p w14:paraId="6E9ABEC6" w14:textId="77777777" w:rsidR="00663C4F" w:rsidRPr="00AD27C0" w:rsidRDefault="00663C4F" w:rsidP="00663C4F">
      <w:pPr>
        <w:rPr>
          <w:rFonts w:eastAsia="MS Mincho" w:cs="Arial"/>
          <w:lang w:val="en-GB"/>
        </w:rPr>
      </w:pPr>
    </w:p>
    <w:p w14:paraId="419597FB" w14:textId="77777777" w:rsidR="00663C4F" w:rsidRPr="00C5581B" w:rsidRDefault="00663C4F" w:rsidP="00C5581B">
      <w:pPr>
        <w:pStyle w:val="StyleT1"/>
        <w:ind w:left="1418" w:hanging="1418"/>
        <w:rPr>
          <w:rFonts w:eastAsia="MS Mincho" w:cs="Arial"/>
          <w:lang w:val="en-GB"/>
        </w:rPr>
      </w:pPr>
      <w:bookmarkStart w:id="8" w:name="_Toc331153749"/>
      <w:r w:rsidRPr="00C5581B">
        <w:rPr>
          <w:rFonts w:eastAsia="MS Mincho" w:cs="Arial"/>
          <w:lang w:val="en-GB"/>
        </w:rPr>
        <w:t xml:space="preserve">TERM </w:t>
      </w:r>
      <w:r w:rsidR="00E466D5" w:rsidRPr="00C5581B">
        <w:rPr>
          <w:rFonts w:eastAsia="MS Mincho" w:cs="Arial"/>
          <w:lang w:val="en-GB"/>
        </w:rPr>
        <w:t>-</w:t>
      </w:r>
      <w:r w:rsidRPr="00C5581B">
        <w:rPr>
          <w:rFonts w:eastAsia="MS Mincho" w:cs="Arial"/>
          <w:lang w:val="en-GB"/>
        </w:rPr>
        <w:t xml:space="preserve"> TERMINATION</w:t>
      </w:r>
      <w:bookmarkEnd w:id="8"/>
    </w:p>
    <w:p w14:paraId="22F4614F" w14:textId="77777777" w:rsidR="00663C4F" w:rsidRPr="00AD27C0" w:rsidRDefault="00663C4F" w:rsidP="00663C4F">
      <w:pPr>
        <w:rPr>
          <w:rFonts w:eastAsia="MS Mincho" w:cs="Arial"/>
          <w:lang w:val="en-US"/>
        </w:rPr>
      </w:pPr>
    </w:p>
    <w:p w14:paraId="1445E779" w14:textId="154A8914" w:rsidR="00601D17" w:rsidRPr="00AD27C0" w:rsidRDefault="00601D17" w:rsidP="00D43D08">
      <w:pPr>
        <w:rPr>
          <w:rFonts w:eastAsia="MS Mincho" w:cs="Arial"/>
          <w:lang w:val="en-GB"/>
        </w:rPr>
      </w:pPr>
      <w:r w:rsidRPr="00AD27C0">
        <w:rPr>
          <w:rFonts w:eastAsia="MS Mincho" w:cs="Arial"/>
          <w:lang w:val="en-GB"/>
        </w:rPr>
        <w:t xml:space="preserve">The </w:t>
      </w:r>
      <w:r w:rsidR="00663C4F" w:rsidRPr="00AD27C0">
        <w:rPr>
          <w:rFonts w:eastAsia="MS Mincho" w:cs="Arial"/>
          <w:lang w:val="en-GB"/>
        </w:rPr>
        <w:t xml:space="preserve">Agreement is made for a term of </w:t>
      </w:r>
      <w:r w:rsidR="005C427D">
        <w:rPr>
          <w:rFonts w:eastAsia="MS Mincho" w:cs="Arial"/>
          <w:lang w:val="en-GB"/>
        </w:rPr>
        <w:t xml:space="preserve">8 </w:t>
      </w:r>
      <w:r w:rsidR="00663C4F" w:rsidRPr="00AD27C0">
        <w:rPr>
          <w:rFonts w:eastAsia="MS Mincho" w:cs="Arial"/>
          <w:lang w:val="en-GB"/>
        </w:rPr>
        <w:t>(</w:t>
      </w:r>
      <w:r w:rsidR="005C427D">
        <w:rPr>
          <w:rFonts w:eastAsia="MS Mincho" w:cs="Arial"/>
          <w:bCs/>
          <w:i/>
          <w:iCs/>
          <w:lang w:val="en-GB"/>
        </w:rPr>
        <w:t>eight</w:t>
      </w:r>
      <w:r w:rsidR="00663C4F" w:rsidRPr="00AD27C0">
        <w:rPr>
          <w:rFonts w:eastAsia="MS Mincho" w:cs="Arial"/>
          <w:lang w:val="en-GB"/>
        </w:rPr>
        <w:t xml:space="preserve">) </w:t>
      </w:r>
      <w:r w:rsidR="003B7A52">
        <w:rPr>
          <w:rFonts w:eastAsia="MS Mincho" w:cs="Arial"/>
          <w:lang w:val="en-GB"/>
        </w:rPr>
        <w:t>years</w:t>
      </w:r>
      <w:r w:rsidR="003B7A52" w:rsidRPr="00AD27C0">
        <w:rPr>
          <w:rFonts w:eastAsia="MS Mincho" w:cs="Arial"/>
          <w:lang w:val="en-GB"/>
        </w:rPr>
        <w:t xml:space="preserve"> </w:t>
      </w:r>
      <w:r w:rsidR="00AE4E14" w:rsidRPr="00AD27C0">
        <w:rPr>
          <w:rFonts w:eastAsia="MS Mincho" w:cs="Arial"/>
          <w:lang w:val="en-GB"/>
        </w:rPr>
        <w:t xml:space="preserve">from the date of </w:t>
      </w:r>
      <w:r w:rsidR="00336A4C" w:rsidRPr="00AD27C0">
        <w:rPr>
          <w:rFonts w:eastAsia="MS Mincho" w:cs="Arial"/>
          <w:lang w:val="en-GB"/>
        </w:rPr>
        <w:t xml:space="preserve">its </w:t>
      </w:r>
      <w:r w:rsidR="00D43D08" w:rsidRPr="00AD27C0">
        <w:rPr>
          <w:rFonts w:eastAsia="MS Mincho" w:cs="Arial"/>
          <w:lang w:val="en-GB"/>
        </w:rPr>
        <w:t>effective date</w:t>
      </w:r>
      <w:r w:rsidR="00AE4E14" w:rsidRPr="00AD27C0">
        <w:rPr>
          <w:rFonts w:eastAsia="MS Mincho" w:cs="Arial"/>
          <w:lang w:val="en-GB"/>
        </w:rPr>
        <w:t>.</w:t>
      </w:r>
    </w:p>
    <w:p w14:paraId="58CDC347" w14:textId="77777777" w:rsidR="00601D17" w:rsidRPr="00AD27C0" w:rsidRDefault="00601D17" w:rsidP="00601D17">
      <w:pPr>
        <w:rPr>
          <w:rFonts w:eastAsia="MS Mincho" w:cs="Arial"/>
          <w:lang w:val="en-GB"/>
        </w:rPr>
      </w:pPr>
    </w:p>
    <w:p w14:paraId="68C96F14" w14:textId="77777777" w:rsidR="00663C4F" w:rsidRPr="00AD27C0" w:rsidRDefault="00663C4F" w:rsidP="00601D17">
      <w:pPr>
        <w:rPr>
          <w:rFonts w:eastAsia="MS Mincho" w:cs="Arial"/>
          <w:lang w:val="en-GB"/>
        </w:rPr>
      </w:pPr>
      <w:r w:rsidRPr="00AD27C0">
        <w:rPr>
          <w:rFonts w:eastAsia="MS Mincho" w:cs="Arial"/>
          <w:lang w:val="en-GB"/>
        </w:rPr>
        <w:t xml:space="preserve">It may be terminated by either Party at any time, as of right and without further formalities, upon </w:t>
      </w:r>
      <w:r w:rsidR="00601D17" w:rsidRPr="00AD27C0">
        <w:rPr>
          <w:rFonts w:eastAsia="MS Mincho" w:cs="Arial"/>
          <w:lang w:val="en-GB"/>
        </w:rPr>
        <w:t>thirty (30)</w:t>
      </w:r>
      <w:r w:rsidRPr="00AD27C0">
        <w:rPr>
          <w:rFonts w:eastAsia="MS Mincho" w:cs="Arial"/>
          <w:lang w:val="en-GB"/>
        </w:rPr>
        <w:t xml:space="preserve"> days’ prior written notice given to the other Party by registered letter with acknowledgement of receipt.</w:t>
      </w:r>
    </w:p>
    <w:p w14:paraId="12B74EE0" w14:textId="77777777" w:rsidR="00663C4F" w:rsidRPr="00AD27C0" w:rsidRDefault="00663C4F" w:rsidP="00663C4F">
      <w:pPr>
        <w:rPr>
          <w:rFonts w:eastAsia="MS Mincho" w:cs="Arial"/>
          <w:lang w:val="en-GB"/>
        </w:rPr>
      </w:pPr>
    </w:p>
    <w:p w14:paraId="1D599D7A" w14:textId="77777777" w:rsidR="00760118" w:rsidRPr="00AD27C0" w:rsidRDefault="00663C4F" w:rsidP="00D43D08">
      <w:pPr>
        <w:rPr>
          <w:rFonts w:eastAsia="MS Mincho" w:cs="Arial"/>
          <w:lang w:val="en-GB"/>
        </w:rPr>
      </w:pPr>
      <w:r w:rsidRPr="00AD27C0">
        <w:rPr>
          <w:rFonts w:eastAsia="MS Mincho" w:cs="Arial"/>
          <w:lang w:val="en-GB"/>
        </w:rPr>
        <w:t>The expir</w:t>
      </w:r>
      <w:r w:rsidR="00D43D08" w:rsidRPr="00AD27C0">
        <w:rPr>
          <w:rFonts w:eastAsia="MS Mincho" w:cs="Arial"/>
          <w:lang w:val="en-GB"/>
        </w:rPr>
        <w:t>y</w:t>
      </w:r>
      <w:r w:rsidRPr="00AD27C0">
        <w:rPr>
          <w:rFonts w:eastAsia="MS Mincho" w:cs="Arial"/>
          <w:lang w:val="en-GB"/>
        </w:rPr>
        <w:t xml:space="preserve"> or termination of </w:t>
      </w:r>
      <w:r w:rsidR="00601D17" w:rsidRPr="00AD27C0">
        <w:rPr>
          <w:rFonts w:eastAsia="MS Mincho" w:cs="Arial"/>
          <w:lang w:val="en-GB"/>
        </w:rPr>
        <w:t xml:space="preserve">the </w:t>
      </w:r>
      <w:r w:rsidRPr="00AD27C0">
        <w:rPr>
          <w:rFonts w:eastAsia="MS Mincho" w:cs="Arial"/>
          <w:lang w:val="en-GB"/>
        </w:rPr>
        <w:t>Agreement shall not release the Receiving Party from its obligation</w:t>
      </w:r>
      <w:r w:rsidR="004A6E17" w:rsidRPr="00AD27C0">
        <w:rPr>
          <w:rFonts w:eastAsia="MS Mincho" w:cs="Arial"/>
          <w:lang w:val="en-GB"/>
        </w:rPr>
        <w:t>s</w:t>
      </w:r>
      <w:r w:rsidRPr="00AD27C0">
        <w:rPr>
          <w:rFonts w:eastAsia="MS Mincho" w:cs="Arial"/>
          <w:lang w:val="en-GB"/>
        </w:rPr>
        <w:t xml:space="preserve"> </w:t>
      </w:r>
      <w:r w:rsidR="00760118" w:rsidRPr="00AD27C0">
        <w:rPr>
          <w:rFonts w:eastAsia="MS Mincho" w:cs="Arial"/>
          <w:lang w:val="en-GB"/>
        </w:rPr>
        <w:t xml:space="preserve">under the Agreement, </w:t>
      </w:r>
      <w:r w:rsidR="00F16AB2" w:rsidRPr="00AD27C0">
        <w:rPr>
          <w:rFonts w:eastAsia="MS Mincho" w:cs="Arial"/>
          <w:lang w:val="en-GB"/>
        </w:rPr>
        <w:t xml:space="preserve">which by nature or </w:t>
      </w:r>
      <w:r w:rsidR="000A66D1" w:rsidRPr="00AD27C0">
        <w:rPr>
          <w:rFonts w:eastAsia="MS Mincho" w:cs="Arial"/>
          <w:lang w:val="en-GB"/>
        </w:rPr>
        <w:t>by express</w:t>
      </w:r>
      <w:r w:rsidR="00F16AB2" w:rsidRPr="00AD27C0">
        <w:rPr>
          <w:rFonts w:eastAsia="MS Mincho" w:cs="Arial"/>
          <w:lang w:val="en-GB"/>
        </w:rPr>
        <w:t xml:space="preserve"> stipulat</w:t>
      </w:r>
      <w:r w:rsidR="000A66D1" w:rsidRPr="00AD27C0">
        <w:rPr>
          <w:rFonts w:eastAsia="MS Mincho" w:cs="Arial"/>
          <w:lang w:val="en-GB"/>
        </w:rPr>
        <w:t>ion of</w:t>
      </w:r>
      <w:r w:rsidR="002C2D25" w:rsidRPr="00AD27C0">
        <w:rPr>
          <w:rFonts w:eastAsia="MS Mincho" w:cs="Arial"/>
          <w:lang w:val="en-GB"/>
        </w:rPr>
        <w:t xml:space="preserve"> the Agreement </w:t>
      </w:r>
      <w:r w:rsidR="000A66D1" w:rsidRPr="00AD27C0">
        <w:rPr>
          <w:rFonts w:eastAsia="MS Mincho" w:cs="Arial"/>
          <w:lang w:val="en-GB"/>
        </w:rPr>
        <w:t>shall survive the expiry</w:t>
      </w:r>
      <w:r w:rsidR="004A6E17" w:rsidRPr="00AD27C0">
        <w:rPr>
          <w:rFonts w:eastAsia="MS Mincho" w:cs="Arial"/>
          <w:lang w:val="en-GB"/>
        </w:rPr>
        <w:t xml:space="preserve"> or termination of the Agreement </w:t>
      </w:r>
      <w:r w:rsidR="002C2D25" w:rsidRPr="00AD27C0">
        <w:rPr>
          <w:rFonts w:eastAsia="MS Mincho" w:cs="Arial"/>
          <w:lang w:val="en-GB"/>
        </w:rPr>
        <w:t>and</w:t>
      </w:r>
      <w:r w:rsidR="00F16AB2" w:rsidRPr="00AD27C0">
        <w:rPr>
          <w:rFonts w:eastAsia="MS Mincho" w:cs="Arial"/>
          <w:lang w:val="en-GB"/>
        </w:rPr>
        <w:t xml:space="preserve"> </w:t>
      </w:r>
      <w:r w:rsidR="000A66D1" w:rsidRPr="00AD27C0">
        <w:rPr>
          <w:rFonts w:eastAsia="MS Mincho" w:cs="Arial"/>
          <w:lang w:val="en-GB"/>
        </w:rPr>
        <w:t>in particular</w:t>
      </w:r>
      <w:r w:rsidR="00370812" w:rsidRPr="00AD27C0">
        <w:rPr>
          <w:rFonts w:eastAsia="MS Mincho" w:cs="Arial"/>
          <w:lang w:val="en-GB"/>
        </w:rPr>
        <w:t xml:space="preserve"> </w:t>
      </w:r>
      <w:r w:rsidR="00F16AB2" w:rsidRPr="00AD27C0">
        <w:rPr>
          <w:rFonts w:eastAsia="MS Mincho" w:cs="Arial"/>
          <w:lang w:val="en-GB"/>
        </w:rPr>
        <w:t xml:space="preserve">those </w:t>
      </w:r>
      <w:r w:rsidR="002C2D25" w:rsidRPr="00AD27C0">
        <w:rPr>
          <w:rFonts w:eastAsia="MS Mincho" w:cs="Arial"/>
          <w:lang w:val="en-GB"/>
        </w:rPr>
        <w:t>specified in ARTICLE 2</w:t>
      </w:r>
      <w:r w:rsidR="000A66D1" w:rsidRPr="00AD27C0">
        <w:rPr>
          <w:rFonts w:eastAsia="MS Mincho" w:cs="Arial"/>
          <w:lang w:val="en-GB"/>
        </w:rPr>
        <w:t>,</w:t>
      </w:r>
      <w:r w:rsidR="002C2D25" w:rsidRPr="00AD27C0">
        <w:rPr>
          <w:rFonts w:eastAsia="MS Mincho" w:cs="Arial"/>
          <w:lang w:val="en-GB"/>
        </w:rPr>
        <w:t xml:space="preserve"> ARTICLE 7</w:t>
      </w:r>
      <w:r w:rsidR="00F16AB2" w:rsidRPr="00AD27C0">
        <w:rPr>
          <w:rFonts w:eastAsia="MS Mincho" w:cs="Arial"/>
          <w:lang w:val="en-GB"/>
        </w:rPr>
        <w:t xml:space="preserve"> </w:t>
      </w:r>
      <w:r w:rsidR="000A66D1" w:rsidRPr="00AD27C0">
        <w:rPr>
          <w:rFonts w:eastAsia="MS Mincho" w:cs="Arial"/>
          <w:lang w:val="en-GB"/>
        </w:rPr>
        <w:t xml:space="preserve">and ARTICLE 8 </w:t>
      </w:r>
      <w:r w:rsidR="00F16AB2" w:rsidRPr="00AD27C0">
        <w:rPr>
          <w:rFonts w:eastAsia="MS Mincho" w:cs="Arial"/>
          <w:lang w:val="en-GB"/>
        </w:rPr>
        <w:t>of the Agreement.</w:t>
      </w:r>
    </w:p>
    <w:p w14:paraId="11FB0A58" w14:textId="77777777" w:rsidR="00663C4F" w:rsidRPr="00AD27C0" w:rsidRDefault="00663C4F" w:rsidP="00663C4F">
      <w:pPr>
        <w:rPr>
          <w:rFonts w:eastAsia="MS Mincho" w:cs="Arial"/>
          <w:lang w:val="en-GB"/>
        </w:rPr>
      </w:pPr>
    </w:p>
    <w:p w14:paraId="66C88E36" w14:textId="77777777" w:rsidR="00663C4F" w:rsidRPr="00AD27C0" w:rsidRDefault="00663C4F" w:rsidP="00663C4F">
      <w:pPr>
        <w:rPr>
          <w:rFonts w:eastAsia="MS Mincho" w:cs="Arial"/>
          <w:lang w:val="en-GB"/>
        </w:rPr>
      </w:pPr>
    </w:p>
    <w:p w14:paraId="370488F5" w14:textId="77777777" w:rsidR="00663C4F" w:rsidRPr="00C5581B" w:rsidRDefault="00663C4F" w:rsidP="00C5581B">
      <w:pPr>
        <w:pStyle w:val="StyleT1"/>
        <w:ind w:left="1418" w:hanging="1418"/>
        <w:rPr>
          <w:rFonts w:eastAsia="MS Mincho" w:cs="Arial"/>
          <w:lang w:val="en-GB"/>
        </w:rPr>
      </w:pPr>
      <w:bookmarkStart w:id="9" w:name="_Toc331153750"/>
      <w:r w:rsidRPr="00C5581B">
        <w:rPr>
          <w:rFonts w:eastAsia="MS Mincho" w:cs="Arial"/>
          <w:lang w:val="en-GB"/>
        </w:rPr>
        <w:t>ASSIGNMENT</w:t>
      </w:r>
      <w:bookmarkEnd w:id="9"/>
    </w:p>
    <w:p w14:paraId="4406E297" w14:textId="77777777" w:rsidR="00663C4F" w:rsidRPr="00AD27C0" w:rsidRDefault="00663C4F" w:rsidP="00663C4F">
      <w:pPr>
        <w:rPr>
          <w:rFonts w:eastAsia="MS Mincho" w:cs="Arial"/>
          <w:lang w:val="en-GB"/>
        </w:rPr>
      </w:pPr>
    </w:p>
    <w:p w14:paraId="572F8E8D" w14:textId="77777777" w:rsidR="00663C4F" w:rsidRPr="00AD27C0" w:rsidRDefault="00C5581B" w:rsidP="00703DA2">
      <w:pPr>
        <w:ind w:left="567" w:hanging="567"/>
        <w:rPr>
          <w:rFonts w:eastAsia="MS Mincho" w:cs="Arial"/>
          <w:lang w:val="en-GB"/>
        </w:rPr>
      </w:pPr>
      <w:r>
        <w:rPr>
          <w:rFonts w:eastAsia="MS Mincho" w:cs="Arial"/>
          <w:lang w:val="en-GB"/>
        </w:rPr>
        <w:t>12.1</w:t>
      </w:r>
      <w:r w:rsidR="00703DA2">
        <w:rPr>
          <w:rFonts w:eastAsia="MS Mincho" w:cs="Arial"/>
          <w:lang w:val="en-GB"/>
        </w:rPr>
        <w:tab/>
      </w:r>
      <w:r w:rsidR="00601D17" w:rsidRPr="00AD27C0">
        <w:rPr>
          <w:rFonts w:eastAsia="MS Mincho" w:cs="Arial"/>
          <w:lang w:val="en-GB"/>
        </w:rPr>
        <w:t xml:space="preserve">The </w:t>
      </w:r>
      <w:r w:rsidR="00663C4F" w:rsidRPr="00AD27C0">
        <w:rPr>
          <w:rFonts w:eastAsia="MS Mincho" w:cs="Arial"/>
          <w:lang w:val="en-GB"/>
        </w:rPr>
        <w:t xml:space="preserve">Agreement is personal to the Parties; </w:t>
      </w:r>
      <w:r w:rsidR="00375609" w:rsidRPr="00AD27C0">
        <w:rPr>
          <w:rFonts w:eastAsia="MS Mincho" w:cs="Arial"/>
          <w:lang w:val="en-GB"/>
        </w:rPr>
        <w:t>n</w:t>
      </w:r>
      <w:r w:rsidR="00067E2B" w:rsidRPr="00AD27C0">
        <w:rPr>
          <w:rFonts w:eastAsia="MS Mincho" w:cs="Arial"/>
          <w:lang w:val="en-GB"/>
        </w:rPr>
        <w:t>either</w:t>
      </w:r>
      <w:r w:rsidR="00375609" w:rsidRPr="00AD27C0">
        <w:rPr>
          <w:rFonts w:eastAsia="MS Mincho" w:cs="Arial"/>
          <w:lang w:val="en-GB"/>
        </w:rPr>
        <w:t xml:space="preserve"> Part</w:t>
      </w:r>
      <w:r w:rsidR="00067E2B" w:rsidRPr="00AD27C0">
        <w:rPr>
          <w:rFonts w:eastAsia="MS Mincho" w:cs="Arial"/>
          <w:lang w:val="en-GB"/>
        </w:rPr>
        <w:t>y</w:t>
      </w:r>
      <w:r w:rsidR="006E4995" w:rsidRPr="00AD27C0">
        <w:rPr>
          <w:rFonts w:eastAsia="MS Mincho" w:cs="Arial"/>
          <w:lang w:val="en-GB"/>
        </w:rPr>
        <w:t xml:space="preserve"> </w:t>
      </w:r>
      <w:r w:rsidR="00663C4F" w:rsidRPr="00AD27C0">
        <w:rPr>
          <w:rFonts w:eastAsia="MS Mincho" w:cs="Arial"/>
          <w:lang w:val="en-GB"/>
        </w:rPr>
        <w:t xml:space="preserve"> shall assign or transfer</w:t>
      </w:r>
      <w:r w:rsidR="00375609" w:rsidRPr="00AD27C0">
        <w:rPr>
          <w:rFonts w:eastAsia="MS Mincho" w:cs="Arial"/>
          <w:lang w:val="en-GB"/>
        </w:rPr>
        <w:t xml:space="preserve"> </w:t>
      </w:r>
      <w:r w:rsidR="00752213" w:rsidRPr="00AD27C0">
        <w:rPr>
          <w:rFonts w:eastAsia="MS Mincho" w:cs="Arial"/>
          <w:lang w:val="en-GB"/>
        </w:rPr>
        <w:t>directly or indirectly all</w:t>
      </w:r>
      <w:r w:rsidR="00663C4F" w:rsidRPr="00AD27C0">
        <w:rPr>
          <w:rFonts w:eastAsia="MS Mincho" w:cs="Arial"/>
          <w:lang w:val="en-GB"/>
        </w:rPr>
        <w:t xml:space="preserve"> or part </w:t>
      </w:r>
      <w:r w:rsidR="00752213" w:rsidRPr="00AD27C0">
        <w:rPr>
          <w:rFonts w:eastAsia="MS Mincho" w:cs="Arial"/>
          <w:lang w:val="en-GB"/>
        </w:rPr>
        <w:t xml:space="preserve">of </w:t>
      </w:r>
      <w:r w:rsidR="00663C4F" w:rsidRPr="00AD27C0">
        <w:rPr>
          <w:rFonts w:eastAsia="MS Mincho" w:cs="Arial"/>
          <w:lang w:val="en-GB"/>
        </w:rPr>
        <w:t xml:space="preserve">its rights and obligations without the prior written consent of </w:t>
      </w:r>
      <w:r w:rsidR="00375609" w:rsidRPr="00AD27C0">
        <w:rPr>
          <w:rFonts w:eastAsia="MS Mincho" w:cs="Arial"/>
          <w:lang w:val="en-GB"/>
        </w:rPr>
        <w:t xml:space="preserve">the other Party, which </w:t>
      </w:r>
      <w:r w:rsidR="00370812" w:rsidRPr="00AD27C0">
        <w:rPr>
          <w:rFonts w:eastAsia="MS Mincho" w:cs="Arial"/>
          <w:lang w:val="en-GB"/>
        </w:rPr>
        <w:t xml:space="preserve">consent </w:t>
      </w:r>
      <w:r w:rsidR="00752213" w:rsidRPr="00AD27C0">
        <w:rPr>
          <w:rFonts w:eastAsia="MS Mincho" w:cs="Arial"/>
          <w:lang w:val="en-GB"/>
        </w:rPr>
        <w:t>cannot</w:t>
      </w:r>
      <w:r w:rsidR="00F16AB2" w:rsidRPr="00AD27C0">
        <w:rPr>
          <w:rFonts w:eastAsia="MS Mincho" w:cs="Arial"/>
          <w:lang w:val="en-GB"/>
        </w:rPr>
        <w:t xml:space="preserve"> be </w:t>
      </w:r>
      <w:r w:rsidR="00752213" w:rsidRPr="00AD27C0">
        <w:rPr>
          <w:rFonts w:eastAsia="MS Mincho" w:cs="Arial"/>
          <w:lang w:val="en-GB"/>
        </w:rPr>
        <w:t xml:space="preserve">unreasonably </w:t>
      </w:r>
      <w:r w:rsidR="00F16AB2" w:rsidRPr="00AD27C0">
        <w:rPr>
          <w:rFonts w:eastAsia="MS Mincho" w:cs="Arial"/>
          <w:lang w:val="en-GB"/>
        </w:rPr>
        <w:t>withheld.</w:t>
      </w:r>
    </w:p>
    <w:p w14:paraId="567C8CF1" w14:textId="77777777" w:rsidR="00663C4F" w:rsidRPr="00AD27C0" w:rsidRDefault="00663C4F" w:rsidP="00663C4F">
      <w:pPr>
        <w:pStyle w:val="ScalpNavalnormal"/>
        <w:ind w:left="0"/>
        <w:rPr>
          <w:rFonts w:eastAsia="MS Mincho" w:cs="Arial"/>
          <w:lang w:val="en-GB"/>
        </w:rPr>
      </w:pPr>
    </w:p>
    <w:p w14:paraId="0337CB9A" w14:textId="77777777" w:rsidR="00663C4F" w:rsidRPr="00AD27C0" w:rsidRDefault="00703DA2" w:rsidP="00703DA2">
      <w:pPr>
        <w:pStyle w:val="ScalpNavalnormal"/>
        <w:ind w:left="567" w:hanging="567"/>
        <w:rPr>
          <w:rFonts w:eastAsia="MS Mincho" w:cs="Arial"/>
          <w:lang w:val="en-GB"/>
        </w:rPr>
      </w:pPr>
      <w:r>
        <w:rPr>
          <w:rFonts w:eastAsia="MS Mincho" w:cs="Arial"/>
          <w:color w:val="auto"/>
          <w:lang w:val="en-GB"/>
        </w:rPr>
        <w:t>12.2</w:t>
      </w:r>
      <w:r>
        <w:rPr>
          <w:rFonts w:eastAsia="MS Mincho" w:cs="Arial"/>
          <w:color w:val="auto"/>
          <w:lang w:val="en-GB"/>
        </w:rPr>
        <w:tab/>
      </w:r>
      <w:r w:rsidR="00752213" w:rsidRPr="00AD27C0">
        <w:rPr>
          <w:rFonts w:eastAsia="MS Mincho" w:cs="Arial"/>
          <w:color w:val="auto"/>
          <w:lang w:val="en-GB"/>
        </w:rPr>
        <w:t>I</w:t>
      </w:r>
      <w:r w:rsidR="00663C4F" w:rsidRPr="00AD27C0">
        <w:rPr>
          <w:rFonts w:eastAsia="MS Mincho" w:cs="Arial"/>
          <w:lang w:val="en-GB"/>
        </w:rPr>
        <w:t>n th</w:t>
      </w:r>
      <w:r w:rsidR="00663C4F" w:rsidRPr="00AD27C0">
        <w:rPr>
          <w:rFonts w:eastAsia="MS Mincho" w:cs="Arial"/>
          <w:color w:val="auto"/>
          <w:lang w:val="en-GB"/>
        </w:rPr>
        <w:t xml:space="preserve">e event of a change of control of </w:t>
      </w:r>
      <w:r w:rsidR="00601D17" w:rsidRPr="00AD27C0">
        <w:rPr>
          <w:rFonts w:eastAsia="MS Mincho" w:cs="Arial"/>
          <w:color w:val="auto"/>
          <w:lang w:val="en-GB"/>
        </w:rPr>
        <w:t>the SUPPLIER</w:t>
      </w:r>
      <w:r w:rsidR="00663C4F" w:rsidRPr="00AD27C0">
        <w:rPr>
          <w:rFonts w:eastAsia="MS Mincho" w:cs="Arial"/>
          <w:color w:val="auto"/>
          <w:lang w:val="en-GB"/>
        </w:rPr>
        <w:t>, the latter undertakes to promptly inform MBDA France thereof</w:t>
      </w:r>
      <w:r w:rsidR="00663C4F" w:rsidRPr="00AD27C0">
        <w:rPr>
          <w:rFonts w:eastAsia="MS Mincho" w:cs="Arial"/>
          <w:lang w:val="en-GB"/>
        </w:rPr>
        <w:t>. MB</w:t>
      </w:r>
      <w:r w:rsidR="00663C4F" w:rsidRPr="00AD27C0">
        <w:rPr>
          <w:rFonts w:eastAsia="MS Mincho" w:cs="Arial"/>
          <w:color w:val="auto"/>
          <w:lang w:val="en-GB"/>
        </w:rPr>
        <w:t>DA France then reserves the right to terminate the Agreement by written notification without prior notice</w:t>
      </w:r>
      <w:r w:rsidR="00663C4F" w:rsidRPr="00AD27C0">
        <w:rPr>
          <w:rFonts w:eastAsia="MS Mincho" w:cs="Arial"/>
          <w:lang w:val="en-GB"/>
        </w:rPr>
        <w:t>.</w:t>
      </w:r>
    </w:p>
    <w:p w14:paraId="0E8A8274" w14:textId="77777777" w:rsidR="00663C4F" w:rsidRPr="00AD27C0" w:rsidRDefault="00663C4F" w:rsidP="00663C4F">
      <w:pPr>
        <w:rPr>
          <w:rFonts w:eastAsia="MS Mincho" w:cs="Arial"/>
          <w:lang w:val="en-GB"/>
        </w:rPr>
      </w:pPr>
    </w:p>
    <w:p w14:paraId="72BB55C3" w14:textId="77777777" w:rsidR="00663C4F" w:rsidRPr="00AD27C0" w:rsidRDefault="00663C4F" w:rsidP="00663C4F">
      <w:pPr>
        <w:rPr>
          <w:rFonts w:eastAsia="MS Mincho" w:cs="Arial"/>
          <w:lang w:val="en-GB"/>
        </w:rPr>
      </w:pPr>
    </w:p>
    <w:p w14:paraId="17D5FE79" w14:textId="77777777" w:rsidR="00663C4F" w:rsidRPr="00C5581B" w:rsidRDefault="00663C4F" w:rsidP="00C5581B">
      <w:pPr>
        <w:pStyle w:val="StyleT1"/>
        <w:ind w:left="1418" w:hanging="1418"/>
        <w:rPr>
          <w:rFonts w:eastAsia="MS Mincho" w:cs="Arial"/>
          <w:lang w:val="en-GB"/>
        </w:rPr>
      </w:pPr>
      <w:bookmarkStart w:id="10" w:name="_Toc331153751"/>
      <w:r w:rsidRPr="00C5581B">
        <w:rPr>
          <w:rFonts w:eastAsia="MS Mincho" w:cs="Arial"/>
          <w:lang w:val="en-GB"/>
        </w:rPr>
        <w:t>ENTIRE AGREEMENT</w:t>
      </w:r>
      <w:bookmarkEnd w:id="10"/>
    </w:p>
    <w:p w14:paraId="07901957" w14:textId="77777777" w:rsidR="00663C4F" w:rsidRPr="00AD27C0" w:rsidRDefault="00663C4F" w:rsidP="00663C4F">
      <w:pPr>
        <w:rPr>
          <w:rFonts w:eastAsia="MS Mincho" w:cs="Arial"/>
          <w:lang w:val="en-US"/>
        </w:rPr>
      </w:pPr>
    </w:p>
    <w:p w14:paraId="3E28C69E" w14:textId="59C58AA0" w:rsidR="00663C4F" w:rsidRPr="00AD27C0" w:rsidRDefault="00601D17" w:rsidP="00C05732">
      <w:pPr>
        <w:rPr>
          <w:rFonts w:eastAsia="MS Mincho" w:cs="Arial"/>
          <w:lang w:val="en-GB"/>
        </w:rPr>
      </w:pPr>
      <w:r w:rsidRPr="00AD27C0">
        <w:rPr>
          <w:rFonts w:eastAsia="MS Mincho" w:cs="Arial"/>
          <w:lang w:val="en-GB"/>
        </w:rPr>
        <w:t xml:space="preserve">The </w:t>
      </w:r>
      <w:r w:rsidR="00663C4F" w:rsidRPr="00AD27C0">
        <w:rPr>
          <w:rFonts w:eastAsia="MS Mincho" w:cs="Arial"/>
          <w:lang w:val="en-GB"/>
        </w:rPr>
        <w:t xml:space="preserve">Agreement represents the entire understanding and agreement of the Parties with respect to the subject matter hereof and </w:t>
      </w:r>
      <w:r w:rsidR="00752213" w:rsidRPr="00AD27C0">
        <w:rPr>
          <w:rFonts w:eastAsia="MS Mincho" w:cs="Arial"/>
          <w:lang w:val="en-GB"/>
        </w:rPr>
        <w:t xml:space="preserve">prevails over any previous </w:t>
      </w:r>
      <w:r w:rsidR="00663C4F" w:rsidRPr="00AD27C0">
        <w:rPr>
          <w:rFonts w:eastAsia="MS Mincho" w:cs="Arial"/>
          <w:lang w:val="en-GB"/>
        </w:rPr>
        <w:t>representations, commitments, undertakings, communications whether oral or written</w:t>
      </w:r>
      <w:r w:rsidR="00C05732" w:rsidRPr="00AD27C0">
        <w:rPr>
          <w:rFonts w:eastAsia="MS Mincho" w:cs="Arial"/>
          <w:lang w:val="en-GB"/>
        </w:rPr>
        <w:t>,</w:t>
      </w:r>
      <w:r w:rsidR="00663C4F" w:rsidRPr="00AD27C0">
        <w:rPr>
          <w:rFonts w:eastAsia="MS Mincho" w:cs="Arial"/>
          <w:lang w:val="en-GB"/>
        </w:rPr>
        <w:t xml:space="preserve"> confidentiality agreements between the Parties with respect to the </w:t>
      </w:r>
      <w:r w:rsidR="00CD1D3C">
        <w:rPr>
          <w:rFonts w:eastAsia="MS Mincho" w:cs="Arial"/>
          <w:lang w:val="en-GB"/>
        </w:rPr>
        <w:t>Purpose</w:t>
      </w:r>
      <w:r w:rsidR="00663C4F" w:rsidRPr="00AD27C0">
        <w:rPr>
          <w:rFonts w:eastAsia="MS Mincho" w:cs="Arial"/>
          <w:lang w:val="en-GB"/>
        </w:rPr>
        <w:t xml:space="preserve">. </w:t>
      </w:r>
    </w:p>
    <w:p w14:paraId="3D587517" w14:textId="77777777" w:rsidR="00663C4F" w:rsidRPr="00AD27C0" w:rsidRDefault="00663C4F" w:rsidP="00663C4F">
      <w:pPr>
        <w:rPr>
          <w:rFonts w:cs="Arial"/>
          <w:lang w:val="en-GB"/>
        </w:rPr>
      </w:pPr>
    </w:p>
    <w:p w14:paraId="0590B718" w14:textId="77777777" w:rsidR="00663C4F" w:rsidRPr="00AD27C0" w:rsidRDefault="00663C4F" w:rsidP="006D784D">
      <w:pPr>
        <w:pStyle w:val="Corpsdetexte21"/>
        <w:widowControl/>
        <w:jc w:val="both"/>
        <w:rPr>
          <w:rFonts w:ascii="Arial" w:eastAsia="MS Mincho" w:hAnsi="Arial" w:cs="Arial"/>
          <w:color w:val="000000"/>
          <w:sz w:val="20"/>
          <w:lang w:val="en-GB"/>
        </w:rPr>
      </w:pPr>
      <w:r w:rsidRPr="00AD27C0">
        <w:rPr>
          <w:rFonts w:ascii="Arial" w:eastAsia="MS Mincho" w:hAnsi="Arial" w:cs="Arial"/>
          <w:color w:val="000000"/>
          <w:sz w:val="20"/>
          <w:lang w:val="en-GB"/>
        </w:rPr>
        <w:t>However, any rights and obligations which, by their nature, are to remain in effect beyond expiration or termination of such prior agreements, will survive.</w:t>
      </w:r>
    </w:p>
    <w:p w14:paraId="1BCCCEFD" w14:textId="77777777" w:rsidR="00663C4F" w:rsidRPr="00AD27C0" w:rsidRDefault="00663C4F" w:rsidP="00663C4F">
      <w:pPr>
        <w:rPr>
          <w:rFonts w:eastAsia="MS Mincho" w:cs="Arial"/>
          <w:lang w:val="en-GB"/>
        </w:rPr>
      </w:pPr>
    </w:p>
    <w:p w14:paraId="3A02C4AA" w14:textId="77777777" w:rsidR="00833717" w:rsidRPr="00AD27C0" w:rsidRDefault="00833717" w:rsidP="00663C4F">
      <w:pPr>
        <w:rPr>
          <w:rFonts w:eastAsia="MS Mincho" w:cs="Arial"/>
          <w:lang w:val="en-GB"/>
        </w:rPr>
      </w:pPr>
    </w:p>
    <w:p w14:paraId="173F8AE6" w14:textId="77777777" w:rsidR="00663C4F" w:rsidRPr="00C5581B" w:rsidRDefault="00663C4F" w:rsidP="00C5581B">
      <w:pPr>
        <w:pStyle w:val="StyleT1"/>
        <w:ind w:left="1418" w:hanging="1418"/>
        <w:rPr>
          <w:rFonts w:eastAsia="MS Mincho" w:cs="Arial"/>
          <w:lang w:val="en-GB"/>
        </w:rPr>
      </w:pPr>
      <w:bookmarkStart w:id="11" w:name="_Toc331153752"/>
      <w:r w:rsidRPr="00C5581B">
        <w:rPr>
          <w:rFonts w:eastAsia="MS Mincho" w:cs="Arial"/>
          <w:lang w:val="en-GB"/>
        </w:rPr>
        <w:t>APPLICABLE LAW / DISPUTE</w:t>
      </w:r>
      <w:bookmarkEnd w:id="11"/>
    </w:p>
    <w:p w14:paraId="7BC0448F" w14:textId="77777777" w:rsidR="00663C4F" w:rsidRPr="00AD27C0" w:rsidRDefault="00663C4F" w:rsidP="00663C4F">
      <w:pPr>
        <w:rPr>
          <w:rFonts w:eastAsia="MS Mincho" w:cs="Arial"/>
          <w:lang w:val="en-US"/>
        </w:rPr>
      </w:pPr>
    </w:p>
    <w:p w14:paraId="1A132C32" w14:textId="77777777" w:rsidR="00663C4F" w:rsidRPr="00AD27C0" w:rsidRDefault="00455269" w:rsidP="00663C4F">
      <w:pPr>
        <w:rPr>
          <w:rFonts w:eastAsia="MS Mincho" w:cs="Arial"/>
          <w:lang w:val="en-GB"/>
        </w:rPr>
      </w:pPr>
      <w:r w:rsidRPr="00AD27C0">
        <w:rPr>
          <w:rFonts w:eastAsia="MS Mincho" w:cs="Arial"/>
          <w:lang w:val="en-GB"/>
        </w:rPr>
        <w:t xml:space="preserve">The </w:t>
      </w:r>
      <w:r w:rsidR="00663C4F" w:rsidRPr="00AD27C0">
        <w:rPr>
          <w:rFonts w:eastAsia="MS Mincho" w:cs="Arial"/>
          <w:lang w:val="en-GB"/>
        </w:rPr>
        <w:t xml:space="preserve">Agreement is governed by and construed under French Law. </w:t>
      </w:r>
    </w:p>
    <w:p w14:paraId="6C933295" w14:textId="77777777" w:rsidR="00004325" w:rsidRPr="00AD27C0" w:rsidRDefault="00004325" w:rsidP="00004325">
      <w:pPr>
        <w:rPr>
          <w:rFonts w:cs="Arial"/>
          <w:lang w:val="en-US"/>
        </w:rPr>
      </w:pPr>
    </w:p>
    <w:p w14:paraId="660875B6" w14:textId="77777777" w:rsidR="00004325" w:rsidRPr="00AD27C0" w:rsidRDefault="00004325" w:rsidP="00004325">
      <w:pPr>
        <w:rPr>
          <w:rFonts w:eastAsia="MS Mincho" w:cs="Arial"/>
          <w:lang w:val="en-GB"/>
        </w:rPr>
      </w:pPr>
      <w:r w:rsidRPr="00AD27C0">
        <w:rPr>
          <w:rFonts w:eastAsia="MS Mincho" w:cs="Arial"/>
          <w:lang w:val="en-GB"/>
        </w:rPr>
        <w:t>All disputes between the Parties in connection with or arising out of the Agreement or any terms thereof, in particular relating to the existence, validity, int</w:t>
      </w:r>
      <w:r w:rsidR="00FB340D" w:rsidRPr="00AD27C0">
        <w:rPr>
          <w:rFonts w:eastAsia="MS Mincho" w:cs="Arial"/>
          <w:lang w:val="en-GB"/>
        </w:rPr>
        <w:t>erpretation, performance or non-</w:t>
      </w:r>
      <w:r w:rsidRPr="00AD27C0">
        <w:rPr>
          <w:rFonts w:eastAsia="MS Mincho" w:cs="Arial"/>
          <w:lang w:val="en-GB"/>
        </w:rPr>
        <w:t xml:space="preserve">performance, interruption or termination of the Agreement, shall be finally settled under the Rules of Arbitration of the International Chamber of Commerce by three arbitrators appointed in accordance with such Rules. The arbitration procedure shall be conducted in Paris (France) in the English language. </w:t>
      </w:r>
    </w:p>
    <w:p w14:paraId="6D98C36C" w14:textId="77777777" w:rsidR="00004325" w:rsidRPr="00AD27C0" w:rsidRDefault="00004325" w:rsidP="00004325">
      <w:pPr>
        <w:rPr>
          <w:rFonts w:eastAsia="MS Mincho" w:cs="Arial"/>
          <w:lang w:val="en-GB"/>
        </w:rPr>
      </w:pPr>
    </w:p>
    <w:p w14:paraId="188DED30" w14:textId="77777777" w:rsidR="00004325" w:rsidRPr="00AD27C0" w:rsidRDefault="00004325" w:rsidP="00004325">
      <w:pPr>
        <w:rPr>
          <w:rFonts w:eastAsia="MS Mincho" w:cs="Arial"/>
          <w:lang w:val="en-GB"/>
        </w:rPr>
      </w:pPr>
      <w:r w:rsidRPr="00AD27C0">
        <w:rPr>
          <w:rFonts w:eastAsia="MS Mincho" w:cs="Arial"/>
          <w:lang w:val="en-GB"/>
        </w:rPr>
        <w:t xml:space="preserve">The arbitration shall be final and binding upon the Parties. </w:t>
      </w:r>
    </w:p>
    <w:p w14:paraId="492FB1C9" w14:textId="4021D202" w:rsidR="003618FE" w:rsidRDefault="003618FE" w:rsidP="003618FE">
      <w:pPr>
        <w:rPr>
          <w:rFonts w:cs="Arial"/>
          <w:lang w:val="en-GB"/>
        </w:rPr>
      </w:pPr>
    </w:p>
    <w:p w14:paraId="4AFCA566" w14:textId="77777777" w:rsidR="0042745A" w:rsidRPr="00AD27C0" w:rsidRDefault="0042745A" w:rsidP="00FF0967">
      <w:pPr>
        <w:pStyle w:val="StyleT1"/>
        <w:numPr>
          <w:ilvl w:val="0"/>
          <w:numId w:val="0"/>
        </w:numPr>
        <w:rPr>
          <w:rFonts w:eastAsia="MS Mincho" w:cs="Arial"/>
          <w:lang w:val="en-GB"/>
        </w:rPr>
      </w:pPr>
    </w:p>
    <w:p w14:paraId="59621B3C" w14:textId="77777777" w:rsidR="00663C4F" w:rsidRPr="00C5581B" w:rsidRDefault="00663C4F" w:rsidP="00C5581B">
      <w:pPr>
        <w:pStyle w:val="StyleT1"/>
        <w:ind w:left="1418" w:hanging="1418"/>
        <w:rPr>
          <w:rFonts w:eastAsia="MS Mincho" w:cs="Arial"/>
          <w:lang w:val="en-GB"/>
        </w:rPr>
      </w:pPr>
      <w:bookmarkStart w:id="12" w:name="_Toc331153753"/>
      <w:r w:rsidRPr="00C5581B">
        <w:rPr>
          <w:rFonts w:eastAsia="MS Mincho" w:cs="Arial"/>
          <w:lang w:val="en-GB"/>
        </w:rPr>
        <w:t>EFFECTIVE DATE</w:t>
      </w:r>
      <w:bookmarkEnd w:id="12"/>
    </w:p>
    <w:p w14:paraId="23BBBD31" w14:textId="77777777" w:rsidR="00663C4F" w:rsidRPr="00AD27C0" w:rsidRDefault="00663C4F" w:rsidP="00663C4F">
      <w:pPr>
        <w:rPr>
          <w:rFonts w:eastAsia="MS Mincho" w:cs="Arial"/>
          <w:lang w:val="en-US"/>
        </w:rPr>
      </w:pPr>
    </w:p>
    <w:p w14:paraId="7455C5F5" w14:textId="77777777" w:rsidR="00663C4F" w:rsidRPr="00AD27C0" w:rsidRDefault="00EF0BEA" w:rsidP="00663C4F">
      <w:pPr>
        <w:rPr>
          <w:rFonts w:eastAsia="MS Mincho" w:cs="Arial"/>
          <w:lang w:val="en-GB"/>
        </w:rPr>
      </w:pPr>
      <w:r w:rsidRPr="00833717">
        <w:rPr>
          <w:rFonts w:eastAsia="MS Mincho" w:cs="Arial"/>
          <w:lang w:val="en-GB"/>
        </w:rPr>
        <w:t xml:space="preserve">The </w:t>
      </w:r>
      <w:r w:rsidR="00663C4F" w:rsidRPr="00833717">
        <w:rPr>
          <w:rFonts w:eastAsia="MS Mincho" w:cs="Arial"/>
          <w:lang w:val="en-GB"/>
        </w:rPr>
        <w:t>Agreement shall become effective at the date of its signature by the Parties.</w:t>
      </w:r>
    </w:p>
    <w:p w14:paraId="19983AF2" w14:textId="77777777" w:rsidR="00663C4F" w:rsidRPr="00AD27C0" w:rsidRDefault="00663C4F" w:rsidP="00663C4F">
      <w:pPr>
        <w:rPr>
          <w:rFonts w:eastAsia="MS Mincho" w:cs="Arial"/>
          <w:lang w:val="en-GB"/>
        </w:rPr>
      </w:pPr>
    </w:p>
    <w:p w14:paraId="55385B6F" w14:textId="4B3F8BB7" w:rsidR="00663C4F" w:rsidRDefault="00663C4F" w:rsidP="00663C4F">
      <w:pPr>
        <w:rPr>
          <w:rFonts w:cs="Arial"/>
          <w:color w:val="auto"/>
          <w:lang w:val="en-GB"/>
        </w:rPr>
      </w:pPr>
    </w:p>
    <w:p w14:paraId="5FDFDB1F" w14:textId="668358CB" w:rsidR="00B41160" w:rsidRDefault="00B41160" w:rsidP="00663C4F">
      <w:pPr>
        <w:rPr>
          <w:rFonts w:cs="Arial"/>
          <w:color w:val="auto"/>
          <w:lang w:val="en-GB"/>
        </w:rPr>
      </w:pPr>
    </w:p>
    <w:p w14:paraId="57F24CA5" w14:textId="38EE0478" w:rsidR="00B41160" w:rsidRDefault="00B41160" w:rsidP="00663C4F">
      <w:pPr>
        <w:rPr>
          <w:rFonts w:cs="Arial"/>
          <w:color w:val="auto"/>
          <w:lang w:val="en-GB"/>
        </w:rPr>
      </w:pPr>
    </w:p>
    <w:p w14:paraId="1E2E4371" w14:textId="77777777" w:rsidR="00B41160" w:rsidRPr="00AD27C0" w:rsidRDefault="00B41160" w:rsidP="00663C4F">
      <w:pPr>
        <w:rPr>
          <w:rFonts w:cs="Arial"/>
          <w:color w:val="auto"/>
          <w:lang w:val="en-GB"/>
        </w:rPr>
      </w:pPr>
    </w:p>
    <w:p w14:paraId="6E188398" w14:textId="70A806AA" w:rsidR="000F1B44" w:rsidRDefault="000F1B44">
      <w:pPr>
        <w:jc w:val="left"/>
        <w:rPr>
          <w:ins w:id="13" w:author="HEBERT.Regine" w:date="2021-06-09T10:00:00Z"/>
          <w:rFonts w:cs="Arial"/>
          <w:lang w:val="en-GB"/>
        </w:rPr>
      </w:pPr>
      <w:ins w:id="14" w:author="HEBERT.Regine" w:date="2021-06-09T10:00:00Z">
        <w:r>
          <w:rPr>
            <w:rFonts w:cs="Arial"/>
            <w:lang w:val="en-GB"/>
          </w:rPr>
          <w:br w:type="page"/>
        </w:r>
      </w:ins>
    </w:p>
    <w:p w14:paraId="79148EEE" w14:textId="77777777" w:rsidR="00663C4F" w:rsidRPr="00AD27C0" w:rsidRDefault="00663C4F" w:rsidP="00663C4F">
      <w:pPr>
        <w:rPr>
          <w:rFonts w:cs="Arial"/>
          <w:lang w:val="en-GB"/>
        </w:rPr>
      </w:pPr>
    </w:p>
    <w:p w14:paraId="3D7D48FE" w14:textId="77777777" w:rsidR="00663C4F" w:rsidRPr="00AD27C0" w:rsidRDefault="00663C4F" w:rsidP="00663C4F">
      <w:pPr>
        <w:rPr>
          <w:rFonts w:cs="Arial"/>
          <w:lang w:val="en-GB"/>
        </w:rPr>
      </w:pPr>
    </w:p>
    <w:p w14:paraId="0A660BF9" w14:textId="77777777" w:rsidR="00663C4F" w:rsidRPr="00AD27C0" w:rsidRDefault="00663C4F" w:rsidP="00455269">
      <w:pPr>
        <w:rPr>
          <w:rFonts w:cs="Arial"/>
          <w:lang w:val="en-US"/>
        </w:rPr>
      </w:pPr>
      <w:r w:rsidRPr="00AD27C0">
        <w:rPr>
          <w:rFonts w:cs="Arial"/>
          <w:lang w:val="en-US"/>
        </w:rPr>
        <w:t xml:space="preserve">IN WITNESS WHEREOF, the Parties have executed </w:t>
      </w:r>
      <w:r w:rsidR="00455269" w:rsidRPr="00AD27C0">
        <w:rPr>
          <w:rFonts w:cs="Arial"/>
          <w:lang w:val="en-US"/>
        </w:rPr>
        <w:t xml:space="preserve">the </w:t>
      </w:r>
      <w:r w:rsidRPr="00AD27C0">
        <w:rPr>
          <w:rFonts w:cs="Arial"/>
          <w:lang w:val="en-US"/>
        </w:rPr>
        <w:t xml:space="preserve">Agreement in Le Plessis-Robinson (France) in (2) two originals, on……………………. </w:t>
      </w:r>
    </w:p>
    <w:p w14:paraId="07E5FED1" w14:textId="77777777" w:rsidR="00663C4F" w:rsidRPr="00AD27C0" w:rsidRDefault="00663C4F" w:rsidP="00663C4F">
      <w:pPr>
        <w:rPr>
          <w:rFonts w:cs="Arial"/>
          <w:lang w:val="en-US"/>
        </w:rPr>
      </w:pPr>
    </w:p>
    <w:p w14:paraId="1D6D439D" w14:textId="77777777" w:rsidR="00663C4F" w:rsidRPr="00AD27C0" w:rsidRDefault="00663C4F" w:rsidP="00663C4F">
      <w:pPr>
        <w:rPr>
          <w:rFonts w:cs="Arial"/>
          <w:lang w:val="en-US"/>
        </w:rPr>
      </w:pPr>
    </w:p>
    <w:tbl>
      <w:tblPr>
        <w:tblW w:w="0" w:type="auto"/>
        <w:tblLayout w:type="fixed"/>
        <w:tblCellMar>
          <w:left w:w="70" w:type="dxa"/>
          <w:right w:w="70" w:type="dxa"/>
        </w:tblCellMar>
        <w:tblLook w:val="0000" w:firstRow="0" w:lastRow="0" w:firstColumn="0" w:lastColumn="0" w:noHBand="0" w:noVBand="0"/>
      </w:tblPr>
      <w:tblGrid>
        <w:gridCol w:w="4890"/>
        <w:gridCol w:w="3642"/>
      </w:tblGrid>
      <w:tr w:rsidR="00663C4F" w:rsidRPr="00AD27C0" w14:paraId="2B81F815" w14:textId="77777777" w:rsidTr="00C5581B">
        <w:tc>
          <w:tcPr>
            <w:tcW w:w="4890" w:type="dxa"/>
          </w:tcPr>
          <w:p w14:paraId="5BC22C51" w14:textId="75BAFD17" w:rsidR="00EB5EA2" w:rsidRDefault="00663C4F" w:rsidP="006A2515">
            <w:pPr>
              <w:rPr>
                <w:ins w:id="15" w:author="HEBERT.Regine" w:date="2021-06-29T17:27:00Z"/>
                <w:rFonts w:cs="Arial"/>
                <w:b/>
                <w:lang w:val="en-US"/>
              </w:rPr>
            </w:pPr>
            <w:permStart w:id="126778873" w:edGrp="everyone"/>
            <w:r w:rsidRPr="00AD27C0">
              <w:rPr>
                <w:rFonts w:cs="Arial"/>
                <w:b/>
                <w:lang w:val="en-US"/>
              </w:rPr>
              <w:t>For</w:t>
            </w:r>
            <w:r w:rsidR="00EB5EA2">
              <w:rPr>
                <w:rFonts w:cs="Arial"/>
                <w:b/>
                <w:lang w:val="en-US"/>
              </w:rPr>
              <w:t xml:space="preserve"> </w:t>
            </w:r>
            <w:r w:rsidR="00EB5EA2" w:rsidRPr="00C85988">
              <w:rPr>
                <w:rFonts w:cs="Arial"/>
                <w:b/>
                <w:lang w:val="en-US"/>
              </w:rPr>
              <w:t>Name of the S</w:t>
            </w:r>
            <w:bookmarkStart w:id="16" w:name="_GoBack"/>
            <w:bookmarkEnd w:id="16"/>
            <w:r w:rsidR="00EB5EA2" w:rsidRPr="00C85988">
              <w:rPr>
                <w:rFonts w:cs="Arial"/>
                <w:b/>
                <w:lang w:val="en-US"/>
              </w:rPr>
              <w:t>UPPLIER</w:t>
            </w:r>
          </w:p>
          <w:p w14:paraId="198DC71E" w14:textId="3E54F184" w:rsidR="00663C4F" w:rsidRPr="00AD27C0" w:rsidRDefault="00663C4F" w:rsidP="006A2515">
            <w:pPr>
              <w:rPr>
                <w:rFonts w:cs="Arial"/>
                <w:lang w:val="en-US"/>
              </w:rPr>
            </w:pPr>
            <w:permStart w:id="937243689" w:edGrp="everyone"/>
            <w:permEnd w:id="126778873"/>
            <w:permEnd w:id="937243689"/>
            <w:r w:rsidRPr="00AD27C0">
              <w:rPr>
                <w:rFonts w:cs="Arial"/>
                <w:lang w:val="en-US"/>
              </w:rPr>
              <w:t>(1)</w:t>
            </w:r>
          </w:p>
          <w:p w14:paraId="6F1C9786" w14:textId="77777777" w:rsidR="00663C4F" w:rsidRPr="00AD27C0" w:rsidRDefault="00663C4F" w:rsidP="006A2515">
            <w:pPr>
              <w:rPr>
                <w:rFonts w:cs="Arial"/>
                <w:lang w:val="en-US"/>
              </w:rPr>
            </w:pPr>
          </w:p>
          <w:p w14:paraId="36EDD06A" w14:textId="77777777" w:rsidR="00663C4F" w:rsidRPr="00AD27C0" w:rsidRDefault="00663C4F" w:rsidP="006A2515">
            <w:pPr>
              <w:rPr>
                <w:rFonts w:cs="Arial"/>
                <w:lang w:val="en-US"/>
              </w:rPr>
            </w:pPr>
            <w:r w:rsidRPr="00AD27C0">
              <w:rPr>
                <w:rFonts w:cs="Arial"/>
                <w:lang w:val="en-US"/>
              </w:rPr>
              <w:t>Signature :</w:t>
            </w:r>
          </w:p>
          <w:p w14:paraId="5C61392A" w14:textId="77777777" w:rsidR="00663C4F" w:rsidRPr="00AD27C0" w:rsidRDefault="00663C4F" w:rsidP="006A2515">
            <w:pPr>
              <w:rPr>
                <w:rFonts w:cs="Arial"/>
                <w:lang w:val="en-US"/>
              </w:rPr>
            </w:pPr>
          </w:p>
          <w:p w14:paraId="18DAE51D" w14:textId="77777777" w:rsidR="00663C4F" w:rsidRPr="00AD27C0" w:rsidRDefault="00663C4F" w:rsidP="006A2515">
            <w:pPr>
              <w:rPr>
                <w:rFonts w:cs="Arial"/>
                <w:lang w:val="en-US"/>
              </w:rPr>
            </w:pPr>
          </w:p>
          <w:p w14:paraId="20944FBF" w14:textId="77777777" w:rsidR="00663C4F" w:rsidRPr="00AD27C0" w:rsidRDefault="00663C4F" w:rsidP="006A2515">
            <w:pPr>
              <w:rPr>
                <w:rFonts w:cs="Arial"/>
                <w:lang w:val="en-US"/>
              </w:rPr>
            </w:pPr>
          </w:p>
          <w:p w14:paraId="74C40D6D" w14:textId="77777777" w:rsidR="00663C4F" w:rsidRPr="00AD27C0" w:rsidRDefault="00663C4F" w:rsidP="006A2515">
            <w:pPr>
              <w:rPr>
                <w:rFonts w:cs="Arial"/>
                <w:lang w:val="en-US"/>
              </w:rPr>
            </w:pPr>
          </w:p>
          <w:p w14:paraId="204413E6" w14:textId="77777777" w:rsidR="00663C4F" w:rsidRPr="00AD27C0" w:rsidRDefault="00663C4F" w:rsidP="006A2515">
            <w:pPr>
              <w:rPr>
                <w:rFonts w:cs="Arial"/>
                <w:lang w:val="en-US"/>
              </w:rPr>
            </w:pPr>
          </w:p>
        </w:tc>
        <w:tc>
          <w:tcPr>
            <w:tcW w:w="3642" w:type="dxa"/>
          </w:tcPr>
          <w:p w14:paraId="6EBC176C" w14:textId="77777777" w:rsidR="00663C4F" w:rsidRPr="00AD27C0" w:rsidRDefault="00663C4F" w:rsidP="006A2515">
            <w:pPr>
              <w:rPr>
                <w:rFonts w:cs="Arial"/>
                <w:b/>
                <w:lang w:val="en-US"/>
              </w:rPr>
            </w:pPr>
            <w:r w:rsidRPr="00AD27C0">
              <w:rPr>
                <w:rFonts w:cs="Arial"/>
                <w:b/>
                <w:lang w:val="en-US"/>
              </w:rPr>
              <w:t>For MBDA France</w:t>
            </w:r>
          </w:p>
          <w:p w14:paraId="40DB8544" w14:textId="77777777" w:rsidR="00663C4F" w:rsidRPr="00AD27C0" w:rsidRDefault="00663C4F" w:rsidP="006A2515">
            <w:pPr>
              <w:rPr>
                <w:rFonts w:cs="Arial"/>
                <w:lang w:val="en-US"/>
              </w:rPr>
            </w:pPr>
            <w:r w:rsidRPr="00AD27C0">
              <w:rPr>
                <w:rFonts w:cs="Arial"/>
                <w:lang w:val="en-US"/>
              </w:rPr>
              <w:t>(1)</w:t>
            </w:r>
          </w:p>
          <w:p w14:paraId="4094656F" w14:textId="77777777" w:rsidR="00663C4F" w:rsidRPr="00AD27C0" w:rsidRDefault="00663C4F" w:rsidP="006A2515">
            <w:pPr>
              <w:rPr>
                <w:rFonts w:cs="Arial"/>
                <w:lang w:val="en-US"/>
              </w:rPr>
            </w:pPr>
          </w:p>
          <w:p w14:paraId="1804241A" w14:textId="77777777" w:rsidR="00663C4F" w:rsidRPr="00AD27C0" w:rsidRDefault="00663C4F" w:rsidP="006A2515">
            <w:pPr>
              <w:rPr>
                <w:rFonts w:cs="Arial"/>
                <w:lang w:val="en-US"/>
              </w:rPr>
            </w:pPr>
            <w:r w:rsidRPr="00AD27C0">
              <w:rPr>
                <w:rFonts w:cs="Arial"/>
                <w:lang w:val="en-US"/>
              </w:rPr>
              <w:t>Signature :</w:t>
            </w:r>
          </w:p>
          <w:p w14:paraId="71E9A593" w14:textId="77777777" w:rsidR="00663C4F" w:rsidRPr="00AD27C0" w:rsidRDefault="00663C4F" w:rsidP="006A2515">
            <w:pPr>
              <w:rPr>
                <w:rFonts w:cs="Arial"/>
                <w:lang w:val="en-US"/>
              </w:rPr>
            </w:pPr>
          </w:p>
        </w:tc>
      </w:tr>
      <w:tr w:rsidR="00663C4F" w:rsidRPr="00EF4B2B" w14:paraId="011EC19B" w14:textId="77777777" w:rsidTr="00C5581B">
        <w:tc>
          <w:tcPr>
            <w:tcW w:w="4890" w:type="dxa"/>
          </w:tcPr>
          <w:p w14:paraId="341704E3" w14:textId="77777777" w:rsidR="00663C4F" w:rsidRPr="00AD27C0" w:rsidRDefault="00663C4F" w:rsidP="006A2515">
            <w:pPr>
              <w:rPr>
                <w:rFonts w:cs="Arial"/>
                <w:lang w:val="en-US"/>
              </w:rPr>
            </w:pPr>
            <w:r w:rsidRPr="00AD27C0">
              <w:rPr>
                <w:rFonts w:cs="Arial"/>
                <w:lang w:val="en-US"/>
              </w:rPr>
              <w:t>Name :</w:t>
            </w:r>
          </w:p>
          <w:p w14:paraId="72234856" w14:textId="77777777" w:rsidR="00663C4F" w:rsidRPr="00AD27C0" w:rsidRDefault="00663C4F" w:rsidP="006A2515">
            <w:pPr>
              <w:rPr>
                <w:rFonts w:cs="Arial"/>
                <w:lang w:val="en-US"/>
              </w:rPr>
            </w:pPr>
          </w:p>
          <w:p w14:paraId="4E9AFD35" w14:textId="77777777" w:rsidR="00663C4F" w:rsidRPr="00AD27C0" w:rsidRDefault="00663C4F" w:rsidP="006A2515">
            <w:pPr>
              <w:rPr>
                <w:rFonts w:cs="Arial"/>
                <w:lang w:val="en-US"/>
              </w:rPr>
            </w:pPr>
          </w:p>
          <w:p w14:paraId="2AF0BEBC" w14:textId="77777777" w:rsidR="00663C4F" w:rsidRPr="00AD27C0" w:rsidRDefault="00663C4F" w:rsidP="006A2515">
            <w:pPr>
              <w:rPr>
                <w:rFonts w:cs="Arial"/>
                <w:lang w:val="en-US"/>
              </w:rPr>
            </w:pPr>
          </w:p>
          <w:p w14:paraId="70D1FC06" w14:textId="77777777" w:rsidR="00663C4F" w:rsidRPr="00AD27C0" w:rsidRDefault="00663C4F" w:rsidP="006A2515">
            <w:pPr>
              <w:rPr>
                <w:rFonts w:cs="Arial"/>
                <w:lang w:val="en-US"/>
              </w:rPr>
            </w:pPr>
            <w:r w:rsidRPr="00AD27C0">
              <w:rPr>
                <w:rFonts w:cs="Arial"/>
                <w:lang w:val="en-US"/>
              </w:rPr>
              <w:t>Title :</w:t>
            </w:r>
          </w:p>
          <w:p w14:paraId="42BE6831" w14:textId="77777777" w:rsidR="00663C4F" w:rsidRPr="00AD27C0" w:rsidRDefault="00663C4F" w:rsidP="006A2515">
            <w:pPr>
              <w:rPr>
                <w:rFonts w:cs="Arial"/>
                <w:lang w:val="en-US"/>
              </w:rPr>
            </w:pPr>
          </w:p>
          <w:p w14:paraId="1DAFFCF0" w14:textId="77777777" w:rsidR="00663C4F" w:rsidRPr="00AD27C0" w:rsidRDefault="00663C4F" w:rsidP="006A2515">
            <w:pPr>
              <w:rPr>
                <w:rFonts w:cs="Arial"/>
                <w:lang w:val="en-US"/>
              </w:rPr>
            </w:pPr>
          </w:p>
          <w:p w14:paraId="03875490" w14:textId="77777777" w:rsidR="00663C4F" w:rsidRPr="00AD27C0" w:rsidRDefault="00663C4F" w:rsidP="006A2515">
            <w:pPr>
              <w:rPr>
                <w:rFonts w:cs="Arial"/>
                <w:lang w:val="en-US"/>
              </w:rPr>
            </w:pPr>
          </w:p>
          <w:p w14:paraId="79C3D5D3" w14:textId="77777777" w:rsidR="00663C4F" w:rsidRPr="00AD27C0" w:rsidRDefault="00663C4F" w:rsidP="006A2515">
            <w:pPr>
              <w:rPr>
                <w:rFonts w:cs="Arial"/>
                <w:lang w:val="en-US"/>
              </w:rPr>
            </w:pPr>
            <w:r w:rsidRPr="00AD27C0">
              <w:rPr>
                <w:rFonts w:cs="Arial"/>
                <w:lang w:val="en-US"/>
              </w:rPr>
              <w:t>Stamp of the Company</w:t>
            </w:r>
          </w:p>
          <w:p w14:paraId="68EF04B9" w14:textId="77777777" w:rsidR="00663C4F" w:rsidRPr="00AD27C0" w:rsidRDefault="00663C4F" w:rsidP="006A2515">
            <w:pPr>
              <w:rPr>
                <w:rFonts w:cs="Arial"/>
                <w:lang w:val="en-US"/>
              </w:rPr>
            </w:pPr>
          </w:p>
          <w:p w14:paraId="34951DD3" w14:textId="77777777" w:rsidR="00663C4F" w:rsidRPr="00AD27C0" w:rsidRDefault="00663C4F" w:rsidP="006A2515">
            <w:pPr>
              <w:rPr>
                <w:rFonts w:cs="Arial"/>
                <w:lang w:val="en-US"/>
              </w:rPr>
            </w:pPr>
          </w:p>
          <w:p w14:paraId="57A601B7" w14:textId="77777777" w:rsidR="00663C4F" w:rsidRPr="00AD27C0" w:rsidRDefault="00663C4F" w:rsidP="006A2515">
            <w:pPr>
              <w:rPr>
                <w:rFonts w:cs="Arial"/>
                <w:lang w:val="en-US"/>
              </w:rPr>
            </w:pPr>
          </w:p>
          <w:p w14:paraId="169CB00F" w14:textId="77777777" w:rsidR="00663C4F" w:rsidRPr="00AD27C0" w:rsidRDefault="00663C4F" w:rsidP="006A2515">
            <w:pPr>
              <w:rPr>
                <w:rFonts w:cs="Arial"/>
                <w:lang w:val="en-US"/>
              </w:rPr>
            </w:pPr>
          </w:p>
          <w:p w14:paraId="141AFC7A" w14:textId="77777777" w:rsidR="00663C4F" w:rsidRPr="00AD27C0" w:rsidRDefault="00663C4F" w:rsidP="006A2515">
            <w:pPr>
              <w:rPr>
                <w:rFonts w:cs="Arial"/>
                <w:lang w:val="en-US"/>
              </w:rPr>
            </w:pPr>
          </w:p>
          <w:p w14:paraId="6A54A3AB" w14:textId="77777777" w:rsidR="00663C4F" w:rsidRPr="00AD27C0" w:rsidRDefault="00663C4F" w:rsidP="006A2515">
            <w:pPr>
              <w:rPr>
                <w:rFonts w:cs="Arial"/>
                <w:lang w:val="en-US"/>
              </w:rPr>
            </w:pPr>
          </w:p>
        </w:tc>
        <w:tc>
          <w:tcPr>
            <w:tcW w:w="3642" w:type="dxa"/>
          </w:tcPr>
          <w:p w14:paraId="4C17BEAC" w14:textId="77777777" w:rsidR="00663C4F" w:rsidRPr="00AD27C0" w:rsidRDefault="00663C4F" w:rsidP="006A2515">
            <w:pPr>
              <w:rPr>
                <w:rFonts w:cs="Arial"/>
                <w:lang w:val="en-US"/>
              </w:rPr>
            </w:pPr>
            <w:r w:rsidRPr="00AD27C0">
              <w:rPr>
                <w:rFonts w:cs="Arial"/>
                <w:lang w:val="en-US"/>
              </w:rPr>
              <w:t>Name :</w:t>
            </w:r>
          </w:p>
          <w:p w14:paraId="45FAA75F" w14:textId="77777777" w:rsidR="00663C4F" w:rsidRPr="00AD27C0" w:rsidRDefault="00663C4F" w:rsidP="006A2515">
            <w:pPr>
              <w:rPr>
                <w:rFonts w:cs="Arial"/>
                <w:lang w:val="en-US"/>
              </w:rPr>
            </w:pPr>
          </w:p>
          <w:p w14:paraId="3BF3CE04" w14:textId="77777777" w:rsidR="00663C4F" w:rsidRPr="00AD27C0" w:rsidRDefault="00663C4F" w:rsidP="006A2515">
            <w:pPr>
              <w:rPr>
                <w:rFonts w:cs="Arial"/>
                <w:lang w:val="en-US"/>
              </w:rPr>
            </w:pPr>
          </w:p>
          <w:p w14:paraId="13333584" w14:textId="77777777" w:rsidR="00663C4F" w:rsidRPr="00AD27C0" w:rsidRDefault="00663C4F" w:rsidP="006A2515">
            <w:pPr>
              <w:rPr>
                <w:rFonts w:cs="Arial"/>
                <w:lang w:val="en-US"/>
              </w:rPr>
            </w:pPr>
          </w:p>
          <w:p w14:paraId="2E98B610" w14:textId="77777777" w:rsidR="00663C4F" w:rsidRPr="00AD27C0" w:rsidRDefault="00663C4F" w:rsidP="006A2515">
            <w:pPr>
              <w:rPr>
                <w:rFonts w:cs="Arial"/>
                <w:lang w:val="en-US"/>
              </w:rPr>
            </w:pPr>
            <w:r w:rsidRPr="00AD27C0">
              <w:rPr>
                <w:rFonts w:cs="Arial"/>
                <w:lang w:val="en-US"/>
              </w:rPr>
              <w:t>Title :</w:t>
            </w:r>
          </w:p>
          <w:p w14:paraId="338D44A0" w14:textId="77777777" w:rsidR="00663C4F" w:rsidRPr="00AD27C0" w:rsidRDefault="00663C4F" w:rsidP="006A2515">
            <w:pPr>
              <w:rPr>
                <w:rFonts w:cs="Arial"/>
                <w:lang w:val="en-US"/>
              </w:rPr>
            </w:pPr>
          </w:p>
          <w:p w14:paraId="4D8E8C89" w14:textId="77777777" w:rsidR="00663C4F" w:rsidRPr="00AD27C0" w:rsidRDefault="00663C4F" w:rsidP="006A2515">
            <w:pPr>
              <w:rPr>
                <w:rFonts w:cs="Arial"/>
                <w:lang w:val="en-US"/>
              </w:rPr>
            </w:pPr>
          </w:p>
          <w:p w14:paraId="70B23883" w14:textId="77777777" w:rsidR="00663C4F" w:rsidRPr="00AD27C0" w:rsidRDefault="00663C4F" w:rsidP="006A2515">
            <w:pPr>
              <w:rPr>
                <w:rFonts w:cs="Arial"/>
                <w:lang w:val="en-US"/>
              </w:rPr>
            </w:pPr>
          </w:p>
          <w:p w14:paraId="002EE424" w14:textId="77777777" w:rsidR="00663C4F" w:rsidRPr="00AD27C0" w:rsidRDefault="00663C4F" w:rsidP="006A2515">
            <w:pPr>
              <w:rPr>
                <w:rFonts w:cs="Arial"/>
                <w:lang w:val="en-US"/>
              </w:rPr>
            </w:pPr>
            <w:r w:rsidRPr="00AD27C0">
              <w:rPr>
                <w:rFonts w:cs="Arial"/>
                <w:lang w:val="en-US"/>
              </w:rPr>
              <w:t>Stamp of the Company</w:t>
            </w:r>
          </w:p>
          <w:p w14:paraId="21F2F7F2" w14:textId="77777777" w:rsidR="00663C4F" w:rsidRPr="00AD27C0" w:rsidRDefault="00663C4F" w:rsidP="006A2515">
            <w:pPr>
              <w:rPr>
                <w:rFonts w:cs="Arial"/>
                <w:lang w:val="en-US"/>
              </w:rPr>
            </w:pPr>
          </w:p>
        </w:tc>
      </w:tr>
    </w:tbl>
    <w:p w14:paraId="13F60C23" w14:textId="77777777" w:rsidR="00663C4F" w:rsidRPr="00AD27C0" w:rsidRDefault="00663C4F" w:rsidP="00663C4F">
      <w:pPr>
        <w:rPr>
          <w:rFonts w:cs="Arial"/>
          <w:lang w:val="en-US"/>
        </w:rPr>
      </w:pPr>
    </w:p>
    <w:p w14:paraId="613C505D" w14:textId="2FEA9FB3" w:rsidR="00663C4F" w:rsidRPr="005C4CB1" w:rsidRDefault="00663C4F" w:rsidP="00EF0BEA">
      <w:pPr>
        <w:rPr>
          <w:rFonts w:cs="Arial"/>
          <w:sz w:val="18"/>
          <w:szCs w:val="18"/>
          <w:lang w:val="en-US"/>
        </w:rPr>
      </w:pPr>
      <w:r w:rsidRPr="005C4CB1">
        <w:rPr>
          <w:rFonts w:cs="Arial"/>
          <w:sz w:val="18"/>
          <w:szCs w:val="18"/>
          <w:lang w:val="en-US"/>
        </w:rPr>
        <w:t>(1) The Parties will specify the na</w:t>
      </w:r>
      <w:r w:rsidR="00C5581B" w:rsidRPr="005C4CB1">
        <w:rPr>
          <w:rFonts w:cs="Arial"/>
          <w:sz w:val="18"/>
          <w:szCs w:val="18"/>
          <w:lang w:val="en-US"/>
        </w:rPr>
        <w:t>me and the surname of the signatory</w:t>
      </w:r>
      <w:r w:rsidRPr="005C4CB1">
        <w:rPr>
          <w:rFonts w:cs="Arial"/>
          <w:sz w:val="18"/>
          <w:szCs w:val="18"/>
          <w:lang w:val="en-US"/>
        </w:rPr>
        <w:t xml:space="preserve"> and will initial each page of </w:t>
      </w:r>
      <w:r w:rsidR="00EF0BEA" w:rsidRPr="005C4CB1">
        <w:rPr>
          <w:rFonts w:cs="Arial"/>
          <w:sz w:val="18"/>
          <w:szCs w:val="18"/>
          <w:lang w:val="en-US"/>
        </w:rPr>
        <w:t xml:space="preserve">the </w:t>
      </w:r>
      <w:r w:rsidRPr="005C4CB1">
        <w:rPr>
          <w:rFonts w:cs="Arial"/>
          <w:sz w:val="18"/>
          <w:szCs w:val="18"/>
          <w:lang w:val="en-US"/>
        </w:rPr>
        <w:t>Agreement.</w:t>
      </w:r>
    </w:p>
    <w:p w14:paraId="67000D26" w14:textId="2C31E570" w:rsidR="00FA362C" w:rsidRPr="00CE506C" w:rsidRDefault="00FA362C" w:rsidP="00663C4F">
      <w:pPr>
        <w:rPr>
          <w:rFonts w:cs="Arial"/>
          <w:lang w:val="en-US"/>
        </w:rPr>
      </w:pPr>
    </w:p>
    <w:sectPr w:rsidR="00FA362C" w:rsidRPr="00CE506C" w:rsidSect="00AD27C0">
      <w:headerReference w:type="default" r:id="rId8"/>
      <w:footerReference w:type="default" r:id="rId9"/>
      <w:footerReference w:type="first" r:id="rId10"/>
      <w:pgSz w:w="11907" w:h="16840"/>
      <w:pgMar w:top="2268" w:right="794" w:bottom="720" w:left="1843" w:header="737" w:footer="737" w:gutter="0"/>
      <w:paperSrc w:first="1" w:other="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30A5B" w14:textId="77777777" w:rsidR="00117EEC" w:rsidRDefault="00117EEC">
      <w:r>
        <w:separator/>
      </w:r>
    </w:p>
  </w:endnote>
  <w:endnote w:type="continuationSeparator" w:id="0">
    <w:p w14:paraId="04773FE6" w14:textId="77777777" w:rsidR="00117EEC" w:rsidRDefault="0011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BD4CA" w14:textId="77777777" w:rsidR="00761478" w:rsidRDefault="00761478">
    <w:pPr>
      <w:pBdr>
        <w:bottom w:val="single" w:sz="4" w:space="1" w:color="auto"/>
      </w:pBdr>
      <w:tabs>
        <w:tab w:val="right" w:pos="7201"/>
      </w:tabs>
      <w:rPr>
        <w:u w:val="single"/>
      </w:rPr>
    </w:pPr>
  </w:p>
  <w:tbl>
    <w:tblPr>
      <w:tblW w:w="0" w:type="auto"/>
      <w:tblBorders>
        <w:insideH w:val="single" w:sz="4" w:space="0" w:color="auto"/>
      </w:tblBorders>
      <w:tblLayout w:type="fixed"/>
      <w:tblCellMar>
        <w:left w:w="70" w:type="dxa"/>
        <w:right w:w="70" w:type="dxa"/>
      </w:tblCellMar>
      <w:tblLook w:val="0000" w:firstRow="0" w:lastRow="0" w:firstColumn="0" w:lastColumn="0" w:noHBand="0" w:noVBand="0"/>
    </w:tblPr>
    <w:tblGrid>
      <w:gridCol w:w="6166"/>
      <w:gridCol w:w="2693"/>
    </w:tblGrid>
    <w:tr w:rsidR="00761478" w14:paraId="3762ABC2" w14:textId="77777777" w:rsidTr="00485F08">
      <w:tc>
        <w:tcPr>
          <w:tcW w:w="6166" w:type="dxa"/>
        </w:tcPr>
        <w:p w14:paraId="36DF379A" w14:textId="77777777" w:rsidR="00761478" w:rsidRDefault="00761478">
          <w:pPr>
            <w:tabs>
              <w:tab w:val="right" w:pos="7201"/>
            </w:tabs>
            <w:rPr>
              <w:lang w:val="en-GB"/>
            </w:rPr>
          </w:pPr>
          <w:r>
            <w:rPr>
              <w:lang w:val="en-GB"/>
            </w:rPr>
            <w:t xml:space="preserve">Confidentiality Agreement N° </w:t>
          </w:r>
          <w:r w:rsidRPr="00B41160">
            <w:rPr>
              <w:highlight w:val="cyan"/>
              <w:lang w:val="en-GB"/>
            </w:rPr>
            <w:t>XXXX</w:t>
          </w:r>
        </w:p>
      </w:tc>
      <w:tc>
        <w:tcPr>
          <w:tcW w:w="2693" w:type="dxa"/>
        </w:tcPr>
        <w:p w14:paraId="2C64F047" w14:textId="678EB78C" w:rsidR="00761478" w:rsidRDefault="00761478">
          <w:pPr>
            <w:tabs>
              <w:tab w:val="right" w:pos="7201"/>
            </w:tabs>
            <w:jc w:val="right"/>
          </w:pPr>
          <w:r>
            <w:rPr>
              <w:rStyle w:val="Numrodepage"/>
            </w:rPr>
            <w:fldChar w:fldCharType="begin"/>
          </w:r>
          <w:r>
            <w:rPr>
              <w:rStyle w:val="Numrodepage"/>
            </w:rPr>
            <w:instrText xml:space="preserve"> PAGE </w:instrText>
          </w:r>
          <w:r>
            <w:rPr>
              <w:rStyle w:val="Numrodepage"/>
            </w:rPr>
            <w:fldChar w:fldCharType="separate"/>
          </w:r>
          <w:r w:rsidR="003E7832">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E7832">
            <w:rPr>
              <w:rStyle w:val="Numrodepage"/>
              <w:noProof/>
            </w:rPr>
            <w:t>7</w:t>
          </w:r>
          <w:r>
            <w:rPr>
              <w:rStyle w:val="Numrodepage"/>
            </w:rPr>
            <w:fldChar w:fldCharType="end"/>
          </w:r>
        </w:p>
      </w:tc>
    </w:tr>
  </w:tbl>
  <w:p w14:paraId="5F6414C1" w14:textId="77777777" w:rsidR="00761478" w:rsidRDefault="00761478">
    <w:pPr>
      <w:tabs>
        <w:tab w:val="right" w:pos="7201"/>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5AB1" w14:textId="77777777" w:rsidR="00761478" w:rsidRDefault="00761478">
    <w:pPr>
      <w:tabs>
        <w:tab w:val="right" w:pos="7201"/>
      </w:tabs>
      <w:rPr>
        <w:u w:val="single"/>
      </w:rPr>
    </w:pPr>
    <w:r>
      <w:rPr>
        <w:u w:val="single"/>
      </w:rPr>
      <w:tab/>
    </w:r>
    <w:r>
      <w:rPr>
        <w:u w:val="single"/>
      </w:rPr>
      <w:tab/>
    </w:r>
  </w:p>
  <w:p w14:paraId="1B4B35BC" w14:textId="77777777" w:rsidR="00761478" w:rsidRDefault="00761478">
    <w:pPr>
      <w:tabs>
        <w:tab w:val="right" w:pos="7201"/>
      </w:tabs>
      <w:rPr>
        <w:u w:val="single"/>
      </w:rPr>
    </w:pPr>
    <w:r>
      <w:t>PROJET - Contrat N°      - Annexe III</w:t>
    </w:r>
    <w:r>
      <w:tab/>
    </w:r>
    <w:r>
      <w:tab/>
    </w:r>
    <w:r>
      <w:fldChar w:fldCharType="begin"/>
    </w:r>
    <w:r>
      <w:instrText>PAGE</w:instrText>
    </w:r>
    <w:r>
      <w:fldChar w:fldCharType="separate"/>
    </w:r>
    <w:r w:rsidR="009A5C41">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6B270" w14:textId="77777777" w:rsidR="00117EEC" w:rsidRDefault="00117EEC">
      <w:r>
        <w:separator/>
      </w:r>
    </w:p>
  </w:footnote>
  <w:footnote w:type="continuationSeparator" w:id="0">
    <w:p w14:paraId="5ABC0B4D" w14:textId="77777777" w:rsidR="00117EEC" w:rsidRDefault="00117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A9D0" w14:textId="77777777" w:rsidR="00761478" w:rsidRPr="00A82EAB" w:rsidRDefault="00761478" w:rsidP="00042AED">
    <w:pPr>
      <w:pStyle w:val="En-tte"/>
      <w:jc w:val="center"/>
      <w:rPr>
        <w:color w:val="FF0000"/>
      </w:rPr>
    </w:pPr>
    <w:r w:rsidRPr="00A82EAB">
      <w:rPr>
        <w:color w:val="FF000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5A82"/>
    <w:multiLevelType w:val="singleLevel"/>
    <w:tmpl w:val="BAAAA080"/>
    <w:lvl w:ilvl="0">
      <w:start w:val="1"/>
      <w:numFmt w:val="decimal"/>
      <w:pStyle w:val="Signatories"/>
      <w:lvlText w:val="%1."/>
      <w:lvlJc w:val="left"/>
      <w:pPr>
        <w:tabs>
          <w:tab w:val="num" w:pos="720"/>
        </w:tabs>
        <w:ind w:left="720" w:hanging="720"/>
      </w:pPr>
    </w:lvl>
  </w:abstractNum>
  <w:abstractNum w:abstractNumId="1" w15:restartNumberingAfterBreak="0">
    <w:nsid w:val="01F3060B"/>
    <w:multiLevelType w:val="multilevel"/>
    <w:tmpl w:val="1C0200AA"/>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35E58AC"/>
    <w:multiLevelType w:val="hybridMultilevel"/>
    <w:tmpl w:val="9C001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9244D3"/>
    <w:multiLevelType w:val="hybridMultilevel"/>
    <w:tmpl w:val="C0840DC6"/>
    <w:lvl w:ilvl="0" w:tplc="C9D227D0">
      <w:start w:val="1"/>
      <w:numFmt w:val="decimal"/>
      <w:lvlRestart w:val="0"/>
      <w:pStyle w:val="StyleT1"/>
      <w:lvlText w:val="ARTICLE %1 - "/>
      <w:lvlJc w:val="left"/>
      <w:pPr>
        <w:tabs>
          <w:tab w:val="num" w:pos="2717"/>
        </w:tabs>
        <w:ind w:left="1634"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F86EC8"/>
    <w:multiLevelType w:val="hybridMultilevel"/>
    <w:tmpl w:val="64EC140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DE5CFC"/>
    <w:multiLevelType w:val="hybridMultilevel"/>
    <w:tmpl w:val="37BC8F0A"/>
    <w:lvl w:ilvl="0" w:tplc="67B623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1752DD"/>
    <w:multiLevelType w:val="hybridMultilevel"/>
    <w:tmpl w:val="5F8A9BC4"/>
    <w:lvl w:ilvl="0" w:tplc="D8921072">
      <w:start w:val="1"/>
      <w:numFmt w:val="upperRoman"/>
      <w:lvlRestart w:val="0"/>
      <w:pStyle w:val="StyleAnnex"/>
      <w:lvlText w:val="Appendix %1 - "/>
      <w:lvlJc w:val="left"/>
      <w:pPr>
        <w:tabs>
          <w:tab w:val="num" w:pos="1800"/>
        </w:tabs>
        <w:ind w:left="1474" w:hanging="1474"/>
      </w:pPr>
      <w:rPr>
        <w:rFonts w:hint="default"/>
      </w:rPr>
    </w:lvl>
    <w:lvl w:ilvl="1" w:tplc="45227A96" w:tentative="1">
      <w:start w:val="1"/>
      <w:numFmt w:val="lowerLetter"/>
      <w:lvlText w:val="%2."/>
      <w:lvlJc w:val="left"/>
      <w:pPr>
        <w:tabs>
          <w:tab w:val="num" w:pos="1440"/>
        </w:tabs>
        <w:ind w:left="1440" w:hanging="360"/>
      </w:pPr>
    </w:lvl>
    <w:lvl w:ilvl="2" w:tplc="58EEF850" w:tentative="1">
      <w:start w:val="1"/>
      <w:numFmt w:val="lowerRoman"/>
      <w:lvlText w:val="%3."/>
      <w:lvlJc w:val="right"/>
      <w:pPr>
        <w:tabs>
          <w:tab w:val="num" w:pos="2160"/>
        </w:tabs>
        <w:ind w:left="2160" w:hanging="180"/>
      </w:pPr>
    </w:lvl>
    <w:lvl w:ilvl="3" w:tplc="A5400C52" w:tentative="1">
      <w:start w:val="1"/>
      <w:numFmt w:val="decimal"/>
      <w:lvlText w:val="%4."/>
      <w:lvlJc w:val="left"/>
      <w:pPr>
        <w:tabs>
          <w:tab w:val="num" w:pos="2880"/>
        </w:tabs>
        <w:ind w:left="2880" w:hanging="360"/>
      </w:pPr>
    </w:lvl>
    <w:lvl w:ilvl="4" w:tplc="FB1E7BAC" w:tentative="1">
      <w:start w:val="1"/>
      <w:numFmt w:val="lowerLetter"/>
      <w:lvlText w:val="%5."/>
      <w:lvlJc w:val="left"/>
      <w:pPr>
        <w:tabs>
          <w:tab w:val="num" w:pos="3600"/>
        </w:tabs>
        <w:ind w:left="3600" w:hanging="360"/>
      </w:pPr>
    </w:lvl>
    <w:lvl w:ilvl="5" w:tplc="D3AC15C2" w:tentative="1">
      <w:start w:val="1"/>
      <w:numFmt w:val="lowerRoman"/>
      <w:lvlText w:val="%6."/>
      <w:lvlJc w:val="right"/>
      <w:pPr>
        <w:tabs>
          <w:tab w:val="num" w:pos="4320"/>
        </w:tabs>
        <w:ind w:left="4320" w:hanging="180"/>
      </w:pPr>
    </w:lvl>
    <w:lvl w:ilvl="6" w:tplc="203C256E" w:tentative="1">
      <w:start w:val="1"/>
      <w:numFmt w:val="decimal"/>
      <w:lvlText w:val="%7."/>
      <w:lvlJc w:val="left"/>
      <w:pPr>
        <w:tabs>
          <w:tab w:val="num" w:pos="5040"/>
        </w:tabs>
        <w:ind w:left="5040" w:hanging="360"/>
      </w:pPr>
    </w:lvl>
    <w:lvl w:ilvl="7" w:tplc="3398C7BC" w:tentative="1">
      <w:start w:val="1"/>
      <w:numFmt w:val="lowerLetter"/>
      <w:lvlText w:val="%8."/>
      <w:lvlJc w:val="left"/>
      <w:pPr>
        <w:tabs>
          <w:tab w:val="num" w:pos="5760"/>
        </w:tabs>
        <w:ind w:left="5760" w:hanging="360"/>
      </w:pPr>
    </w:lvl>
    <w:lvl w:ilvl="8" w:tplc="04DE344C" w:tentative="1">
      <w:start w:val="1"/>
      <w:numFmt w:val="lowerRoman"/>
      <w:lvlText w:val="%9."/>
      <w:lvlJc w:val="right"/>
      <w:pPr>
        <w:tabs>
          <w:tab w:val="num" w:pos="6480"/>
        </w:tabs>
        <w:ind w:left="6480" w:hanging="180"/>
      </w:pPr>
    </w:lvl>
  </w:abstractNum>
  <w:abstractNum w:abstractNumId="7" w15:restartNumberingAfterBreak="0">
    <w:nsid w:val="18424199"/>
    <w:multiLevelType w:val="singleLevel"/>
    <w:tmpl w:val="D5408F62"/>
    <w:lvl w:ilvl="0">
      <w:start w:val="1"/>
      <w:numFmt w:val="decimal"/>
      <w:lvlRestart w:val="0"/>
      <w:lvlText w:val="Article %1 - "/>
      <w:lvlJc w:val="left"/>
      <w:pPr>
        <w:tabs>
          <w:tab w:val="num" w:pos="1080"/>
        </w:tabs>
        <w:ind w:left="0" w:firstLine="0"/>
      </w:pPr>
    </w:lvl>
  </w:abstractNum>
  <w:abstractNum w:abstractNumId="8" w15:restartNumberingAfterBreak="0">
    <w:nsid w:val="1939616B"/>
    <w:multiLevelType w:val="hybridMultilevel"/>
    <w:tmpl w:val="3AD41FBE"/>
    <w:lvl w:ilvl="0" w:tplc="040C000F">
      <w:start w:val="1"/>
      <w:numFmt w:val="decimal"/>
      <w:lvlText w:val="%1."/>
      <w:lvlJc w:val="left"/>
      <w:pPr>
        <w:ind w:left="1069"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5247FA"/>
    <w:multiLevelType w:val="hybridMultilevel"/>
    <w:tmpl w:val="0A467754"/>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434E0F"/>
    <w:multiLevelType w:val="singleLevel"/>
    <w:tmpl w:val="230E3DC0"/>
    <w:lvl w:ilvl="0">
      <w:start w:val="1"/>
      <w:numFmt w:val="decimal"/>
      <w:lvlRestart w:val="0"/>
      <w:lvlText w:val="Article %1 - "/>
      <w:lvlJc w:val="left"/>
      <w:pPr>
        <w:tabs>
          <w:tab w:val="num" w:pos="1080"/>
        </w:tabs>
        <w:ind w:left="0" w:firstLine="0"/>
      </w:pPr>
    </w:lvl>
  </w:abstractNum>
  <w:abstractNum w:abstractNumId="11" w15:restartNumberingAfterBreak="0">
    <w:nsid w:val="2CFA303C"/>
    <w:multiLevelType w:val="hybridMultilevel"/>
    <w:tmpl w:val="4434F9B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E647AB0"/>
    <w:multiLevelType w:val="multilevel"/>
    <w:tmpl w:val="48CC192A"/>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lowerLetter"/>
      <w:lvlText w:val="(%7)"/>
      <w:lvlJc w:val="left"/>
      <w:pPr>
        <w:tabs>
          <w:tab w:val="num" w:pos="1440"/>
        </w:tabs>
        <w:ind w:left="1440" w:hanging="720"/>
      </w:pPr>
      <w:rPr>
        <w:rFonts w:ascii="Times New Roman" w:hAnsi="Times New Roman" w:hint="default"/>
        <w:b w:val="0"/>
        <w:i w:val="0"/>
        <w:sz w:val="24"/>
      </w:rPr>
    </w:lvl>
    <w:lvl w:ilvl="7">
      <w:start w:val="1"/>
      <w:numFmt w:val="lowerRoman"/>
      <w:lvlText w:val="(%8)"/>
      <w:lvlJc w:val="left"/>
      <w:pPr>
        <w:tabs>
          <w:tab w:val="num" w:pos="2160"/>
        </w:tabs>
        <w:ind w:left="2160" w:hanging="720"/>
      </w:pPr>
      <w:rPr>
        <w:rFonts w:ascii="Times New Roman" w:hAnsi="Times New Roman" w:hint="default"/>
        <w:b w:val="0"/>
        <w:i w:val="0"/>
        <w:sz w:val="24"/>
      </w:rPr>
    </w:lvl>
    <w:lvl w:ilvl="8">
      <w:start w:val="1"/>
      <w:numFmt w:val="decimal"/>
      <w:lvlText w:val="%1.%2.%3.%4.%5.%6.%7.%8.%9"/>
      <w:lvlJc w:val="left"/>
      <w:pPr>
        <w:tabs>
          <w:tab w:val="num" w:pos="1584"/>
        </w:tabs>
        <w:ind w:left="1584" w:hanging="1584"/>
      </w:pPr>
    </w:lvl>
  </w:abstractNum>
  <w:abstractNum w:abstractNumId="13" w15:restartNumberingAfterBreak="0">
    <w:nsid w:val="36367BB1"/>
    <w:multiLevelType w:val="hybridMultilevel"/>
    <w:tmpl w:val="0172DD92"/>
    <w:lvl w:ilvl="0" w:tplc="FFFFFFFF">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DF7ECE"/>
    <w:multiLevelType w:val="hybridMultilevel"/>
    <w:tmpl w:val="B8B470F8"/>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2624440"/>
    <w:multiLevelType w:val="hybridMultilevel"/>
    <w:tmpl w:val="F63C08AE"/>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558E0003"/>
    <w:multiLevelType w:val="hybridMultilevel"/>
    <w:tmpl w:val="403459A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9049E5"/>
    <w:multiLevelType w:val="hybridMultilevel"/>
    <w:tmpl w:val="6B32ECF2"/>
    <w:lvl w:ilvl="0" w:tplc="EF0AE9B6">
      <w:start w:val="7"/>
      <w:numFmt w:val="lowerLetter"/>
      <w:lvlText w:val="(%1)"/>
      <w:lvlJc w:val="left"/>
      <w:pPr>
        <w:tabs>
          <w:tab w:val="num" w:pos="1422"/>
        </w:tabs>
        <w:ind w:left="1422" w:hanging="705"/>
      </w:pPr>
      <w:rPr>
        <w:rFonts w:hint="default"/>
      </w:rPr>
    </w:lvl>
    <w:lvl w:ilvl="1" w:tplc="040C0019" w:tentative="1">
      <w:start w:val="1"/>
      <w:numFmt w:val="lowerLetter"/>
      <w:lvlText w:val="%2."/>
      <w:lvlJc w:val="left"/>
      <w:pPr>
        <w:tabs>
          <w:tab w:val="num" w:pos="1797"/>
        </w:tabs>
        <w:ind w:left="1797" w:hanging="360"/>
      </w:pPr>
    </w:lvl>
    <w:lvl w:ilvl="2" w:tplc="040C001B" w:tentative="1">
      <w:start w:val="1"/>
      <w:numFmt w:val="lowerRoman"/>
      <w:lvlText w:val="%3."/>
      <w:lvlJc w:val="right"/>
      <w:pPr>
        <w:tabs>
          <w:tab w:val="num" w:pos="2517"/>
        </w:tabs>
        <w:ind w:left="2517" w:hanging="180"/>
      </w:pPr>
    </w:lvl>
    <w:lvl w:ilvl="3" w:tplc="040C000F" w:tentative="1">
      <w:start w:val="1"/>
      <w:numFmt w:val="decimal"/>
      <w:lvlText w:val="%4."/>
      <w:lvlJc w:val="left"/>
      <w:pPr>
        <w:tabs>
          <w:tab w:val="num" w:pos="3237"/>
        </w:tabs>
        <w:ind w:left="3237" w:hanging="360"/>
      </w:pPr>
    </w:lvl>
    <w:lvl w:ilvl="4" w:tplc="040C0019" w:tentative="1">
      <w:start w:val="1"/>
      <w:numFmt w:val="lowerLetter"/>
      <w:lvlText w:val="%5."/>
      <w:lvlJc w:val="left"/>
      <w:pPr>
        <w:tabs>
          <w:tab w:val="num" w:pos="3957"/>
        </w:tabs>
        <w:ind w:left="3957" w:hanging="360"/>
      </w:pPr>
    </w:lvl>
    <w:lvl w:ilvl="5" w:tplc="040C001B" w:tentative="1">
      <w:start w:val="1"/>
      <w:numFmt w:val="lowerRoman"/>
      <w:lvlText w:val="%6."/>
      <w:lvlJc w:val="right"/>
      <w:pPr>
        <w:tabs>
          <w:tab w:val="num" w:pos="4677"/>
        </w:tabs>
        <w:ind w:left="4677" w:hanging="180"/>
      </w:pPr>
    </w:lvl>
    <w:lvl w:ilvl="6" w:tplc="040C000F" w:tentative="1">
      <w:start w:val="1"/>
      <w:numFmt w:val="decimal"/>
      <w:lvlText w:val="%7."/>
      <w:lvlJc w:val="left"/>
      <w:pPr>
        <w:tabs>
          <w:tab w:val="num" w:pos="5397"/>
        </w:tabs>
        <w:ind w:left="5397" w:hanging="360"/>
      </w:pPr>
    </w:lvl>
    <w:lvl w:ilvl="7" w:tplc="040C0019" w:tentative="1">
      <w:start w:val="1"/>
      <w:numFmt w:val="lowerLetter"/>
      <w:lvlText w:val="%8."/>
      <w:lvlJc w:val="left"/>
      <w:pPr>
        <w:tabs>
          <w:tab w:val="num" w:pos="6117"/>
        </w:tabs>
        <w:ind w:left="6117" w:hanging="360"/>
      </w:pPr>
    </w:lvl>
    <w:lvl w:ilvl="8" w:tplc="040C001B" w:tentative="1">
      <w:start w:val="1"/>
      <w:numFmt w:val="lowerRoman"/>
      <w:lvlText w:val="%9."/>
      <w:lvlJc w:val="right"/>
      <w:pPr>
        <w:tabs>
          <w:tab w:val="num" w:pos="6837"/>
        </w:tabs>
        <w:ind w:left="6837" w:hanging="180"/>
      </w:pPr>
    </w:lvl>
  </w:abstractNum>
  <w:abstractNum w:abstractNumId="18" w15:restartNumberingAfterBreak="0">
    <w:nsid w:val="68FB36B1"/>
    <w:multiLevelType w:val="multilevel"/>
    <w:tmpl w:val="FAE8612A"/>
    <w:lvl w:ilvl="0">
      <w:start w:val="2"/>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6B2A6CC8"/>
    <w:multiLevelType w:val="hybridMultilevel"/>
    <w:tmpl w:val="198C626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0F14B6"/>
    <w:multiLevelType w:val="hybridMultilevel"/>
    <w:tmpl w:val="649C4FD2"/>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71D535B5"/>
    <w:multiLevelType w:val="hybridMultilevel"/>
    <w:tmpl w:val="2732F054"/>
    <w:lvl w:ilvl="0" w:tplc="9B6AA290">
      <w:start w:val="1"/>
      <w:numFmt w:val="decimal"/>
      <w:lvlText w:val="%1."/>
      <w:lvlJc w:val="left"/>
      <w:pPr>
        <w:tabs>
          <w:tab w:val="num" w:pos="567"/>
        </w:tabs>
        <w:ind w:left="567" w:hanging="567"/>
      </w:pPr>
      <w:rPr>
        <w:rFonts w:hint="default"/>
      </w:rPr>
    </w:lvl>
    <w:lvl w:ilvl="1" w:tplc="099CE456">
      <w:start w:val="1"/>
      <w:numFmt w:val="lowerRoman"/>
      <w:lvlText w:val="%2)"/>
      <w:lvlJc w:val="left"/>
      <w:pPr>
        <w:tabs>
          <w:tab w:val="num" w:pos="1440"/>
        </w:tabs>
        <w:ind w:left="1440" w:hanging="360"/>
      </w:pPr>
      <w:rPr>
        <w:rFonts w:hint="default"/>
      </w:rPr>
    </w:lvl>
    <w:lvl w:ilvl="2" w:tplc="9588E588">
      <w:start w:val="1"/>
      <w:numFmt w:val="lowerRoman"/>
      <w:lvlText w:val="(%3)"/>
      <w:lvlJc w:val="left"/>
      <w:pPr>
        <w:tabs>
          <w:tab w:val="num" w:pos="2700"/>
        </w:tabs>
        <w:ind w:left="2700" w:hanging="72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7C5A58DA"/>
    <w:multiLevelType w:val="hybridMultilevel"/>
    <w:tmpl w:val="E2F8C170"/>
    <w:lvl w:ilvl="0" w:tplc="5FA4713A">
      <w:start w:val="1"/>
      <w:numFmt w:val="bullet"/>
      <w:pStyle w:val="BulletText"/>
      <w:lvlText w:val=""/>
      <w:lvlJc w:val="left"/>
      <w:pPr>
        <w:ind w:left="1571" w:hanging="360"/>
      </w:pPr>
      <w:rPr>
        <w:rFonts w:ascii="Symbol" w:hAnsi="Symbol" w:hint="default"/>
      </w:rPr>
    </w:lvl>
    <w:lvl w:ilvl="1" w:tplc="08090003">
      <w:start w:val="1"/>
      <w:numFmt w:val="bullet"/>
      <w:lvlText w:val="o"/>
      <w:lvlJc w:val="left"/>
      <w:pPr>
        <w:ind w:left="2291" w:hanging="360"/>
      </w:pPr>
      <w:rPr>
        <w:rFonts w:ascii="Courier New" w:hAnsi="Courier New" w:cs="Courier New" w:hint="default"/>
      </w:rPr>
    </w:lvl>
    <w:lvl w:ilvl="2" w:tplc="08090005">
      <w:start w:val="1"/>
      <w:numFmt w:val="bullet"/>
      <w:lvlText w:val=""/>
      <w:lvlJc w:val="left"/>
      <w:pPr>
        <w:ind w:left="3011" w:hanging="360"/>
      </w:pPr>
      <w:rPr>
        <w:rFonts w:ascii="Wingdings" w:hAnsi="Wingdings" w:hint="default"/>
      </w:rPr>
    </w:lvl>
    <w:lvl w:ilvl="3" w:tplc="9C1E9F62">
      <w:numFmt w:val="bullet"/>
      <w:lvlText w:val="•"/>
      <w:lvlJc w:val="left"/>
      <w:pPr>
        <w:ind w:left="3956" w:hanging="585"/>
      </w:pPr>
      <w:rPr>
        <w:rFonts w:ascii="Arial" w:eastAsia="Times New Roman" w:hAnsi="Arial" w:cs="Aria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10"/>
  </w:num>
  <w:num w:numId="2">
    <w:abstractNumId w:val="7"/>
  </w:num>
  <w:num w:numId="3">
    <w:abstractNumId w:val="3"/>
  </w:num>
  <w:num w:numId="4">
    <w:abstractNumId w:val="6"/>
  </w:num>
  <w:num w:numId="5">
    <w:abstractNumId w:val="6"/>
  </w:num>
  <w:num w:numId="6">
    <w:abstractNumId w:val="3"/>
  </w:num>
  <w:num w:numId="7">
    <w:abstractNumId w:val="1"/>
  </w:num>
  <w:num w:numId="8">
    <w:abstractNumId w:val="12"/>
  </w:num>
  <w:num w:numId="9">
    <w:abstractNumId w:val="3"/>
  </w:num>
  <w:num w:numId="10">
    <w:abstractNumId w:val="3"/>
  </w:num>
  <w:num w:numId="11">
    <w:abstractNumId w:val="3"/>
  </w:num>
  <w:num w:numId="12">
    <w:abstractNumId w:val="17"/>
  </w:num>
  <w:num w:numId="13">
    <w:abstractNumId w:val="18"/>
  </w:num>
  <w:num w:numId="14">
    <w:abstractNumId w:val="20"/>
  </w:num>
  <w:num w:numId="15">
    <w:abstractNumId w:val="14"/>
  </w:num>
  <w:num w:numId="16">
    <w:abstractNumId w:val="11"/>
  </w:num>
  <w:num w:numId="17">
    <w:abstractNumId w:val="15"/>
  </w:num>
  <w:num w:numId="18">
    <w:abstractNumId w:val="21"/>
  </w:num>
  <w:num w:numId="19">
    <w:abstractNumId w:val="4"/>
  </w:num>
  <w:num w:numId="20">
    <w:abstractNumId w:val="16"/>
  </w:num>
  <w:num w:numId="21">
    <w:abstractNumId w:val="19"/>
  </w:num>
  <w:num w:numId="22">
    <w:abstractNumId w:val="2"/>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8"/>
  </w:num>
  <w:num w:numId="44">
    <w:abstractNumId w:val="22"/>
  </w:num>
  <w:num w:numId="45">
    <w:abstractNumId w:val="0"/>
  </w:num>
  <w:num w:numId="46">
    <w:abstractNumId w:val="9"/>
  </w:num>
  <w:num w:numId="47">
    <w:abstractNumId w:val="13"/>
  </w:num>
  <w:num w:numId="4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BERT.Regine">
    <w15:presenceInfo w15:providerId="None" w15:userId="HEBERT.Reg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hideGrammaticalError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GB" w:vendorID="64" w:dllVersion="131077"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1" w:cryptProviderType="rsaAES" w:cryptAlgorithmClass="hash" w:cryptAlgorithmType="typeAny" w:cryptAlgorithmSid="14" w:cryptSpinCount="100000" w:hash="GMCAOstbANRLjkWTvctEbI4G4D4BFLz3BeN4lHacT1n5YlIRE6UULH4wwT06AE/CrmYDRMSQtIJLBMdDVQpksQ==" w:salt="/deIszQ47lJkZXBe3YfPNQ=="/>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07F"/>
    <w:rsid w:val="00000D45"/>
    <w:rsid w:val="0000115D"/>
    <w:rsid w:val="00002C91"/>
    <w:rsid w:val="00004325"/>
    <w:rsid w:val="00005EC8"/>
    <w:rsid w:val="000063BE"/>
    <w:rsid w:val="0001388D"/>
    <w:rsid w:val="00013F72"/>
    <w:rsid w:val="00024EB3"/>
    <w:rsid w:val="00027011"/>
    <w:rsid w:val="000276F3"/>
    <w:rsid w:val="00036439"/>
    <w:rsid w:val="00042AED"/>
    <w:rsid w:val="00047590"/>
    <w:rsid w:val="00060970"/>
    <w:rsid w:val="00067E2B"/>
    <w:rsid w:val="00072721"/>
    <w:rsid w:val="000732DB"/>
    <w:rsid w:val="00080B93"/>
    <w:rsid w:val="000844D1"/>
    <w:rsid w:val="000922CE"/>
    <w:rsid w:val="000A39BB"/>
    <w:rsid w:val="000A66D1"/>
    <w:rsid w:val="000A79C2"/>
    <w:rsid w:val="000B2158"/>
    <w:rsid w:val="000C4FBD"/>
    <w:rsid w:val="000D02BC"/>
    <w:rsid w:val="000D1E7C"/>
    <w:rsid w:val="000D6E1F"/>
    <w:rsid w:val="000E0B5D"/>
    <w:rsid w:val="000E577C"/>
    <w:rsid w:val="000E7EB6"/>
    <w:rsid w:val="000F1B44"/>
    <w:rsid w:val="000F561E"/>
    <w:rsid w:val="00113842"/>
    <w:rsid w:val="001164B6"/>
    <w:rsid w:val="00117EEC"/>
    <w:rsid w:val="0012105C"/>
    <w:rsid w:val="00122725"/>
    <w:rsid w:val="001232FB"/>
    <w:rsid w:val="001235C1"/>
    <w:rsid w:val="00126335"/>
    <w:rsid w:val="00134CDD"/>
    <w:rsid w:val="00136FF9"/>
    <w:rsid w:val="00137FD2"/>
    <w:rsid w:val="00141C02"/>
    <w:rsid w:val="00143487"/>
    <w:rsid w:val="001438A8"/>
    <w:rsid w:val="00143FB1"/>
    <w:rsid w:val="001454D5"/>
    <w:rsid w:val="001546B3"/>
    <w:rsid w:val="00154C6C"/>
    <w:rsid w:val="00156B08"/>
    <w:rsid w:val="00165ACA"/>
    <w:rsid w:val="00166CC5"/>
    <w:rsid w:val="001762C7"/>
    <w:rsid w:val="001766E4"/>
    <w:rsid w:val="001800E6"/>
    <w:rsid w:val="00180A14"/>
    <w:rsid w:val="00191348"/>
    <w:rsid w:val="001A0BDD"/>
    <w:rsid w:val="001C34D1"/>
    <w:rsid w:val="001C75B0"/>
    <w:rsid w:val="001C78B9"/>
    <w:rsid w:val="001D3944"/>
    <w:rsid w:val="001D56C5"/>
    <w:rsid w:val="001F5162"/>
    <w:rsid w:val="00202724"/>
    <w:rsid w:val="00206959"/>
    <w:rsid w:val="00206D5E"/>
    <w:rsid w:val="00225DE1"/>
    <w:rsid w:val="00234E2F"/>
    <w:rsid w:val="00242261"/>
    <w:rsid w:val="00244A4D"/>
    <w:rsid w:val="00253A0E"/>
    <w:rsid w:val="00255439"/>
    <w:rsid w:val="00255BDD"/>
    <w:rsid w:val="002616F1"/>
    <w:rsid w:val="00261CD4"/>
    <w:rsid w:val="00266B18"/>
    <w:rsid w:val="00266B2A"/>
    <w:rsid w:val="00273EBA"/>
    <w:rsid w:val="0027504C"/>
    <w:rsid w:val="00283895"/>
    <w:rsid w:val="002879E0"/>
    <w:rsid w:val="002935ED"/>
    <w:rsid w:val="00293B21"/>
    <w:rsid w:val="002952D8"/>
    <w:rsid w:val="002A66AB"/>
    <w:rsid w:val="002A73AF"/>
    <w:rsid w:val="002B0DD8"/>
    <w:rsid w:val="002C2D25"/>
    <w:rsid w:val="002C3F67"/>
    <w:rsid w:val="002C5475"/>
    <w:rsid w:val="002D0A39"/>
    <w:rsid w:val="002D46FE"/>
    <w:rsid w:val="002D4E9D"/>
    <w:rsid w:val="002D5039"/>
    <w:rsid w:val="002E4364"/>
    <w:rsid w:val="002F08D4"/>
    <w:rsid w:val="002F475A"/>
    <w:rsid w:val="002F61DE"/>
    <w:rsid w:val="00301F10"/>
    <w:rsid w:val="00303093"/>
    <w:rsid w:val="003049B0"/>
    <w:rsid w:val="0030564F"/>
    <w:rsid w:val="00317FBB"/>
    <w:rsid w:val="00326FEB"/>
    <w:rsid w:val="00336A4C"/>
    <w:rsid w:val="00341F1E"/>
    <w:rsid w:val="003443F6"/>
    <w:rsid w:val="003465DD"/>
    <w:rsid w:val="003606C4"/>
    <w:rsid w:val="003618FE"/>
    <w:rsid w:val="00365B2C"/>
    <w:rsid w:val="00370812"/>
    <w:rsid w:val="00371650"/>
    <w:rsid w:val="00371822"/>
    <w:rsid w:val="00375609"/>
    <w:rsid w:val="00383FCA"/>
    <w:rsid w:val="00384977"/>
    <w:rsid w:val="00395BCD"/>
    <w:rsid w:val="00396FF8"/>
    <w:rsid w:val="003B099F"/>
    <w:rsid w:val="003B40F2"/>
    <w:rsid w:val="003B7A52"/>
    <w:rsid w:val="003D1B94"/>
    <w:rsid w:val="003D5FD4"/>
    <w:rsid w:val="003D6176"/>
    <w:rsid w:val="003E1FA4"/>
    <w:rsid w:val="003E25E0"/>
    <w:rsid w:val="003E7607"/>
    <w:rsid w:val="003E7832"/>
    <w:rsid w:val="003F7C42"/>
    <w:rsid w:val="00403CE1"/>
    <w:rsid w:val="00410121"/>
    <w:rsid w:val="004124B9"/>
    <w:rsid w:val="00412869"/>
    <w:rsid w:val="00415C7E"/>
    <w:rsid w:val="004171EA"/>
    <w:rsid w:val="004206AE"/>
    <w:rsid w:val="00422EF4"/>
    <w:rsid w:val="00423864"/>
    <w:rsid w:val="00426C8C"/>
    <w:rsid w:val="0042745A"/>
    <w:rsid w:val="0043008E"/>
    <w:rsid w:val="0044045F"/>
    <w:rsid w:val="00441F62"/>
    <w:rsid w:val="0044216F"/>
    <w:rsid w:val="00445593"/>
    <w:rsid w:val="004505B9"/>
    <w:rsid w:val="004522DE"/>
    <w:rsid w:val="00455269"/>
    <w:rsid w:val="00457CBA"/>
    <w:rsid w:val="004615A3"/>
    <w:rsid w:val="004658F6"/>
    <w:rsid w:val="00466E28"/>
    <w:rsid w:val="004708C1"/>
    <w:rsid w:val="00485F08"/>
    <w:rsid w:val="0049388A"/>
    <w:rsid w:val="00495EC1"/>
    <w:rsid w:val="00496BDE"/>
    <w:rsid w:val="004A0C7C"/>
    <w:rsid w:val="004A3A9A"/>
    <w:rsid w:val="004A6E17"/>
    <w:rsid w:val="004B09AB"/>
    <w:rsid w:val="004B207F"/>
    <w:rsid w:val="004B6F91"/>
    <w:rsid w:val="004C2E66"/>
    <w:rsid w:val="004C7D6A"/>
    <w:rsid w:val="004D49E6"/>
    <w:rsid w:val="004E011E"/>
    <w:rsid w:val="004F117B"/>
    <w:rsid w:val="004F231F"/>
    <w:rsid w:val="004F446B"/>
    <w:rsid w:val="0050745D"/>
    <w:rsid w:val="005130AF"/>
    <w:rsid w:val="00513F33"/>
    <w:rsid w:val="00517A91"/>
    <w:rsid w:val="0053369A"/>
    <w:rsid w:val="00533BD4"/>
    <w:rsid w:val="005347B8"/>
    <w:rsid w:val="00536EFD"/>
    <w:rsid w:val="0054276F"/>
    <w:rsid w:val="00544029"/>
    <w:rsid w:val="0054478C"/>
    <w:rsid w:val="00546A48"/>
    <w:rsid w:val="00546BDF"/>
    <w:rsid w:val="00550E65"/>
    <w:rsid w:val="0055105C"/>
    <w:rsid w:val="00553EE0"/>
    <w:rsid w:val="00560F61"/>
    <w:rsid w:val="00561A00"/>
    <w:rsid w:val="00563DEE"/>
    <w:rsid w:val="005703A1"/>
    <w:rsid w:val="005729D2"/>
    <w:rsid w:val="005754E7"/>
    <w:rsid w:val="00592CA9"/>
    <w:rsid w:val="005935DF"/>
    <w:rsid w:val="00595B6F"/>
    <w:rsid w:val="00597203"/>
    <w:rsid w:val="005A2E33"/>
    <w:rsid w:val="005A3E7B"/>
    <w:rsid w:val="005B5469"/>
    <w:rsid w:val="005B5868"/>
    <w:rsid w:val="005C13E1"/>
    <w:rsid w:val="005C427D"/>
    <w:rsid w:val="005C4CB1"/>
    <w:rsid w:val="005C539B"/>
    <w:rsid w:val="005C7750"/>
    <w:rsid w:val="005D090E"/>
    <w:rsid w:val="005D225B"/>
    <w:rsid w:val="005D3036"/>
    <w:rsid w:val="005D37AF"/>
    <w:rsid w:val="005D59FE"/>
    <w:rsid w:val="005F6632"/>
    <w:rsid w:val="00601D17"/>
    <w:rsid w:val="00604DD7"/>
    <w:rsid w:val="006051BD"/>
    <w:rsid w:val="0061193F"/>
    <w:rsid w:val="0061431A"/>
    <w:rsid w:val="0062327F"/>
    <w:rsid w:val="00623871"/>
    <w:rsid w:val="00631D36"/>
    <w:rsid w:val="006357FC"/>
    <w:rsid w:val="006360EA"/>
    <w:rsid w:val="00641EF2"/>
    <w:rsid w:val="0064666C"/>
    <w:rsid w:val="006528E7"/>
    <w:rsid w:val="006550AD"/>
    <w:rsid w:val="00663C4F"/>
    <w:rsid w:val="006700A0"/>
    <w:rsid w:val="00680F9D"/>
    <w:rsid w:val="0068721F"/>
    <w:rsid w:val="00696922"/>
    <w:rsid w:val="006A0FB3"/>
    <w:rsid w:val="006A2515"/>
    <w:rsid w:val="006A416C"/>
    <w:rsid w:val="006A4ABF"/>
    <w:rsid w:val="006D0F61"/>
    <w:rsid w:val="006D15CC"/>
    <w:rsid w:val="006D23A8"/>
    <w:rsid w:val="006D784D"/>
    <w:rsid w:val="006D7F97"/>
    <w:rsid w:val="006E4995"/>
    <w:rsid w:val="006F01E2"/>
    <w:rsid w:val="006F4115"/>
    <w:rsid w:val="0070049B"/>
    <w:rsid w:val="00700FCD"/>
    <w:rsid w:val="007010FC"/>
    <w:rsid w:val="00701734"/>
    <w:rsid w:val="007035D7"/>
    <w:rsid w:val="00703DA2"/>
    <w:rsid w:val="00703E58"/>
    <w:rsid w:val="00710EBA"/>
    <w:rsid w:val="007146AA"/>
    <w:rsid w:val="00716D12"/>
    <w:rsid w:val="00723BA9"/>
    <w:rsid w:val="007308C0"/>
    <w:rsid w:val="00734C1E"/>
    <w:rsid w:val="00734E5C"/>
    <w:rsid w:val="00735000"/>
    <w:rsid w:val="007378F5"/>
    <w:rsid w:val="007408C9"/>
    <w:rsid w:val="0074509A"/>
    <w:rsid w:val="00752213"/>
    <w:rsid w:val="0075429A"/>
    <w:rsid w:val="00757D6B"/>
    <w:rsid w:val="00760118"/>
    <w:rsid w:val="00761478"/>
    <w:rsid w:val="00763772"/>
    <w:rsid w:val="00770D3A"/>
    <w:rsid w:val="007814DC"/>
    <w:rsid w:val="00783C4E"/>
    <w:rsid w:val="0078470B"/>
    <w:rsid w:val="007855BF"/>
    <w:rsid w:val="0078601C"/>
    <w:rsid w:val="007943AC"/>
    <w:rsid w:val="007A3885"/>
    <w:rsid w:val="007A6EEB"/>
    <w:rsid w:val="007B2699"/>
    <w:rsid w:val="007B6524"/>
    <w:rsid w:val="007B72CA"/>
    <w:rsid w:val="007C1B86"/>
    <w:rsid w:val="007D1FB1"/>
    <w:rsid w:val="007D2C99"/>
    <w:rsid w:val="007D4784"/>
    <w:rsid w:val="007D4A9C"/>
    <w:rsid w:val="007D5132"/>
    <w:rsid w:val="007D55C7"/>
    <w:rsid w:val="007D6913"/>
    <w:rsid w:val="007E31CD"/>
    <w:rsid w:val="007F7E48"/>
    <w:rsid w:val="0080028C"/>
    <w:rsid w:val="00804D77"/>
    <w:rsid w:val="0080581C"/>
    <w:rsid w:val="00805A79"/>
    <w:rsid w:val="00805B19"/>
    <w:rsid w:val="008064CF"/>
    <w:rsid w:val="0080669D"/>
    <w:rsid w:val="008126E5"/>
    <w:rsid w:val="0081319D"/>
    <w:rsid w:val="00813230"/>
    <w:rsid w:val="00813CD5"/>
    <w:rsid w:val="00816B08"/>
    <w:rsid w:val="0082403A"/>
    <w:rsid w:val="00825C5F"/>
    <w:rsid w:val="00826F63"/>
    <w:rsid w:val="008315C8"/>
    <w:rsid w:val="00833717"/>
    <w:rsid w:val="008372C3"/>
    <w:rsid w:val="00844210"/>
    <w:rsid w:val="0084746A"/>
    <w:rsid w:val="00855D00"/>
    <w:rsid w:val="0085766D"/>
    <w:rsid w:val="0086388B"/>
    <w:rsid w:val="00864739"/>
    <w:rsid w:val="008665A0"/>
    <w:rsid w:val="0086765F"/>
    <w:rsid w:val="00870904"/>
    <w:rsid w:val="0087252D"/>
    <w:rsid w:val="00874616"/>
    <w:rsid w:val="00877940"/>
    <w:rsid w:val="008921A1"/>
    <w:rsid w:val="00892FF8"/>
    <w:rsid w:val="008A049F"/>
    <w:rsid w:val="008A5739"/>
    <w:rsid w:val="008B4BDD"/>
    <w:rsid w:val="008D6D09"/>
    <w:rsid w:val="008E38C1"/>
    <w:rsid w:val="008E4C38"/>
    <w:rsid w:val="008E4C3E"/>
    <w:rsid w:val="008E6384"/>
    <w:rsid w:val="008F67B8"/>
    <w:rsid w:val="00904365"/>
    <w:rsid w:val="00906484"/>
    <w:rsid w:val="00920AC7"/>
    <w:rsid w:val="00931591"/>
    <w:rsid w:val="00936A4B"/>
    <w:rsid w:val="0094348C"/>
    <w:rsid w:val="00946717"/>
    <w:rsid w:val="00957D8A"/>
    <w:rsid w:val="00962D24"/>
    <w:rsid w:val="009744BD"/>
    <w:rsid w:val="00975377"/>
    <w:rsid w:val="00980F7A"/>
    <w:rsid w:val="009815BA"/>
    <w:rsid w:val="0098761F"/>
    <w:rsid w:val="00995911"/>
    <w:rsid w:val="00997455"/>
    <w:rsid w:val="009A1E2A"/>
    <w:rsid w:val="009A5C41"/>
    <w:rsid w:val="009A6C55"/>
    <w:rsid w:val="009A7372"/>
    <w:rsid w:val="009B0BE1"/>
    <w:rsid w:val="009B5657"/>
    <w:rsid w:val="009C2EC7"/>
    <w:rsid w:val="009C6AB8"/>
    <w:rsid w:val="009C77B0"/>
    <w:rsid w:val="009D322A"/>
    <w:rsid w:val="009D64A5"/>
    <w:rsid w:val="009D6964"/>
    <w:rsid w:val="009E1644"/>
    <w:rsid w:val="009E18D9"/>
    <w:rsid w:val="009E2FD9"/>
    <w:rsid w:val="009F4284"/>
    <w:rsid w:val="009F5F32"/>
    <w:rsid w:val="00A04C30"/>
    <w:rsid w:val="00A05D39"/>
    <w:rsid w:val="00A10C30"/>
    <w:rsid w:val="00A13C21"/>
    <w:rsid w:val="00A25F8A"/>
    <w:rsid w:val="00A279C9"/>
    <w:rsid w:val="00A455FF"/>
    <w:rsid w:val="00A54784"/>
    <w:rsid w:val="00A55298"/>
    <w:rsid w:val="00A5750D"/>
    <w:rsid w:val="00A656E2"/>
    <w:rsid w:val="00A6580E"/>
    <w:rsid w:val="00A66A62"/>
    <w:rsid w:val="00A66F45"/>
    <w:rsid w:val="00A70F8B"/>
    <w:rsid w:val="00A75EDA"/>
    <w:rsid w:val="00A76950"/>
    <w:rsid w:val="00A82EAB"/>
    <w:rsid w:val="00A83F22"/>
    <w:rsid w:val="00A92202"/>
    <w:rsid w:val="00A93B7F"/>
    <w:rsid w:val="00A9423F"/>
    <w:rsid w:val="00A95BA9"/>
    <w:rsid w:val="00AA0036"/>
    <w:rsid w:val="00AB2701"/>
    <w:rsid w:val="00AC0815"/>
    <w:rsid w:val="00AC26DF"/>
    <w:rsid w:val="00AD27C0"/>
    <w:rsid w:val="00AD5045"/>
    <w:rsid w:val="00AE4E14"/>
    <w:rsid w:val="00AE548B"/>
    <w:rsid w:val="00AE6E45"/>
    <w:rsid w:val="00AF5EDD"/>
    <w:rsid w:val="00AF7229"/>
    <w:rsid w:val="00B007C1"/>
    <w:rsid w:val="00B07F64"/>
    <w:rsid w:val="00B237E2"/>
    <w:rsid w:val="00B23B2B"/>
    <w:rsid w:val="00B30283"/>
    <w:rsid w:val="00B34E62"/>
    <w:rsid w:val="00B36FE3"/>
    <w:rsid w:val="00B404FF"/>
    <w:rsid w:val="00B41160"/>
    <w:rsid w:val="00B41F35"/>
    <w:rsid w:val="00B4278F"/>
    <w:rsid w:val="00B42BA7"/>
    <w:rsid w:val="00B43F74"/>
    <w:rsid w:val="00B57291"/>
    <w:rsid w:val="00B6643B"/>
    <w:rsid w:val="00B6671F"/>
    <w:rsid w:val="00B74BD6"/>
    <w:rsid w:val="00B81E87"/>
    <w:rsid w:val="00B842A2"/>
    <w:rsid w:val="00B94C59"/>
    <w:rsid w:val="00B9596C"/>
    <w:rsid w:val="00B969D3"/>
    <w:rsid w:val="00BA256D"/>
    <w:rsid w:val="00BA28A4"/>
    <w:rsid w:val="00BA2F06"/>
    <w:rsid w:val="00BA4005"/>
    <w:rsid w:val="00BA5128"/>
    <w:rsid w:val="00BB15ED"/>
    <w:rsid w:val="00BB2048"/>
    <w:rsid w:val="00BB229E"/>
    <w:rsid w:val="00BB3B71"/>
    <w:rsid w:val="00BC1244"/>
    <w:rsid w:val="00BC6307"/>
    <w:rsid w:val="00BD7249"/>
    <w:rsid w:val="00BE7B51"/>
    <w:rsid w:val="00BF2E56"/>
    <w:rsid w:val="00C01520"/>
    <w:rsid w:val="00C01EF1"/>
    <w:rsid w:val="00C05732"/>
    <w:rsid w:val="00C126F7"/>
    <w:rsid w:val="00C1699D"/>
    <w:rsid w:val="00C20C15"/>
    <w:rsid w:val="00C2134B"/>
    <w:rsid w:val="00C310A2"/>
    <w:rsid w:val="00C33419"/>
    <w:rsid w:val="00C337F2"/>
    <w:rsid w:val="00C520F2"/>
    <w:rsid w:val="00C5581B"/>
    <w:rsid w:val="00C60D82"/>
    <w:rsid w:val="00C7258F"/>
    <w:rsid w:val="00C80A41"/>
    <w:rsid w:val="00C85988"/>
    <w:rsid w:val="00C937AE"/>
    <w:rsid w:val="00C93DCA"/>
    <w:rsid w:val="00C948B9"/>
    <w:rsid w:val="00CA6FAA"/>
    <w:rsid w:val="00CB0976"/>
    <w:rsid w:val="00CC64D2"/>
    <w:rsid w:val="00CD0E20"/>
    <w:rsid w:val="00CD1D3C"/>
    <w:rsid w:val="00CD46EA"/>
    <w:rsid w:val="00CD61B8"/>
    <w:rsid w:val="00CE506C"/>
    <w:rsid w:val="00CF0816"/>
    <w:rsid w:val="00CF1E6A"/>
    <w:rsid w:val="00D13008"/>
    <w:rsid w:val="00D13109"/>
    <w:rsid w:val="00D1370A"/>
    <w:rsid w:val="00D22881"/>
    <w:rsid w:val="00D22D13"/>
    <w:rsid w:val="00D248ED"/>
    <w:rsid w:val="00D343DD"/>
    <w:rsid w:val="00D4017A"/>
    <w:rsid w:val="00D43D08"/>
    <w:rsid w:val="00D46CF2"/>
    <w:rsid w:val="00D504DD"/>
    <w:rsid w:val="00D557EB"/>
    <w:rsid w:val="00D56A93"/>
    <w:rsid w:val="00D60CE0"/>
    <w:rsid w:val="00D62A98"/>
    <w:rsid w:val="00D71084"/>
    <w:rsid w:val="00D7193B"/>
    <w:rsid w:val="00D727B8"/>
    <w:rsid w:val="00D731B0"/>
    <w:rsid w:val="00D80F40"/>
    <w:rsid w:val="00D81FB9"/>
    <w:rsid w:val="00D8330A"/>
    <w:rsid w:val="00D87A96"/>
    <w:rsid w:val="00D90603"/>
    <w:rsid w:val="00D90C6B"/>
    <w:rsid w:val="00D94578"/>
    <w:rsid w:val="00D94D0A"/>
    <w:rsid w:val="00DA0634"/>
    <w:rsid w:val="00DA75D2"/>
    <w:rsid w:val="00DA798D"/>
    <w:rsid w:val="00DB3D44"/>
    <w:rsid w:val="00DC018B"/>
    <w:rsid w:val="00DC1585"/>
    <w:rsid w:val="00DD6DA5"/>
    <w:rsid w:val="00DE503A"/>
    <w:rsid w:val="00DE753D"/>
    <w:rsid w:val="00E01D06"/>
    <w:rsid w:val="00E069A9"/>
    <w:rsid w:val="00E103AB"/>
    <w:rsid w:val="00E12E55"/>
    <w:rsid w:val="00E1395B"/>
    <w:rsid w:val="00E21189"/>
    <w:rsid w:val="00E24252"/>
    <w:rsid w:val="00E3281C"/>
    <w:rsid w:val="00E32BA9"/>
    <w:rsid w:val="00E34C1A"/>
    <w:rsid w:val="00E36A4F"/>
    <w:rsid w:val="00E40CE9"/>
    <w:rsid w:val="00E41448"/>
    <w:rsid w:val="00E41AFE"/>
    <w:rsid w:val="00E4415D"/>
    <w:rsid w:val="00E45F3E"/>
    <w:rsid w:val="00E465F9"/>
    <w:rsid w:val="00E466D5"/>
    <w:rsid w:val="00E466EC"/>
    <w:rsid w:val="00E46C8A"/>
    <w:rsid w:val="00E53B63"/>
    <w:rsid w:val="00E571F6"/>
    <w:rsid w:val="00E64EE6"/>
    <w:rsid w:val="00E659C2"/>
    <w:rsid w:val="00E7070E"/>
    <w:rsid w:val="00E7140F"/>
    <w:rsid w:val="00E75706"/>
    <w:rsid w:val="00E779ED"/>
    <w:rsid w:val="00E84CF7"/>
    <w:rsid w:val="00E862A0"/>
    <w:rsid w:val="00E87CAA"/>
    <w:rsid w:val="00E91C90"/>
    <w:rsid w:val="00EB4DAB"/>
    <w:rsid w:val="00EB5EA2"/>
    <w:rsid w:val="00EB62D6"/>
    <w:rsid w:val="00EC13A3"/>
    <w:rsid w:val="00EC1CED"/>
    <w:rsid w:val="00ED33EB"/>
    <w:rsid w:val="00ED3676"/>
    <w:rsid w:val="00ED7501"/>
    <w:rsid w:val="00EE0650"/>
    <w:rsid w:val="00EE1BF9"/>
    <w:rsid w:val="00EE40DC"/>
    <w:rsid w:val="00EE49BA"/>
    <w:rsid w:val="00EE53AE"/>
    <w:rsid w:val="00EF0BEA"/>
    <w:rsid w:val="00EF31DD"/>
    <w:rsid w:val="00EF4B2B"/>
    <w:rsid w:val="00EF5B69"/>
    <w:rsid w:val="00F05B19"/>
    <w:rsid w:val="00F06751"/>
    <w:rsid w:val="00F06CF3"/>
    <w:rsid w:val="00F12F63"/>
    <w:rsid w:val="00F148DB"/>
    <w:rsid w:val="00F16AB2"/>
    <w:rsid w:val="00F35E18"/>
    <w:rsid w:val="00F36A6F"/>
    <w:rsid w:val="00F4303E"/>
    <w:rsid w:val="00F56AF6"/>
    <w:rsid w:val="00F651C9"/>
    <w:rsid w:val="00F71954"/>
    <w:rsid w:val="00F93D6A"/>
    <w:rsid w:val="00FA0A07"/>
    <w:rsid w:val="00FA0DC1"/>
    <w:rsid w:val="00FA362C"/>
    <w:rsid w:val="00FA4A6A"/>
    <w:rsid w:val="00FB340D"/>
    <w:rsid w:val="00FB3E21"/>
    <w:rsid w:val="00FC0B68"/>
    <w:rsid w:val="00FD7411"/>
    <w:rsid w:val="00FE02DA"/>
    <w:rsid w:val="00FE0F29"/>
    <w:rsid w:val="00FE2A3F"/>
    <w:rsid w:val="00FE32BC"/>
    <w:rsid w:val="00FE613D"/>
    <w:rsid w:val="00FF0967"/>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EBF614"/>
  <w15:docId w15:val="{CCA8EC1A-94C4-40D0-9FAD-72B590CA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color w:val="000000"/>
      <w:lang w:eastAsia="fr-FR"/>
    </w:rPr>
  </w:style>
  <w:style w:type="paragraph" w:styleId="Titre1">
    <w:name w:val="heading 1"/>
    <w:basedOn w:val="Normal"/>
    <w:next w:val="Normal"/>
    <w:autoRedefine/>
    <w:qFormat/>
    <w:rsid w:val="009C6AB8"/>
    <w:pPr>
      <w:pBdr>
        <w:bottom w:val="single" w:sz="4" w:space="1" w:color="auto"/>
      </w:pBdr>
      <w:outlineLvl w:val="0"/>
    </w:pPr>
  </w:style>
  <w:style w:type="paragraph" w:styleId="Titre2">
    <w:name w:val="heading 2"/>
    <w:basedOn w:val="Normal"/>
    <w:next w:val="Normal"/>
    <w:qFormat/>
    <w:pPr>
      <w:pBdr>
        <w:bottom w:val="single" w:sz="4" w:space="1" w:color="auto"/>
      </w:pBdr>
      <w:ind w:left="1418" w:hanging="1418"/>
      <w:outlineLvl w:val="1"/>
    </w:pPr>
  </w:style>
  <w:style w:type="paragraph" w:styleId="Titre3">
    <w:name w:val="heading 3"/>
    <w:basedOn w:val="Normal"/>
    <w:qFormat/>
    <w:pPr>
      <w:ind w:left="709"/>
      <w:outlineLvl w:val="2"/>
    </w:pPr>
    <w:rPr>
      <w:caps/>
      <w:sz w:val="36"/>
    </w:rPr>
  </w:style>
  <w:style w:type="paragraph" w:styleId="Titre4">
    <w:name w:val="heading 4"/>
    <w:basedOn w:val="Normal"/>
    <w:next w:val="Normal"/>
    <w:qFormat/>
    <w:pPr>
      <w:pBdr>
        <w:bottom w:val="single" w:sz="4" w:space="1" w:color="auto"/>
      </w:pBdr>
      <w:ind w:left="1418" w:hanging="1418"/>
      <w:outlineLvl w:val="3"/>
    </w:pPr>
  </w:style>
  <w:style w:type="paragraph" w:styleId="Titre5">
    <w:name w:val="heading 5"/>
    <w:basedOn w:val="Normal"/>
    <w:next w:val="Retraitnormal"/>
    <w:qFormat/>
    <w:pPr>
      <w:ind w:left="708"/>
      <w:outlineLvl w:val="4"/>
    </w:pPr>
    <w:rPr>
      <w:rFonts w:ascii="Times New Roman" w:hAnsi="Times New Roman"/>
      <w:b/>
    </w:rPr>
  </w:style>
  <w:style w:type="paragraph" w:styleId="Titre6">
    <w:name w:val="heading 6"/>
    <w:basedOn w:val="Normal"/>
    <w:next w:val="Retraitnormal"/>
    <w:qFormat/>
    <w:pPr>
      <w:ind w:left="708"/>
      <w:outlineLvl w:val="5"/>
    </w:pPr>
    <w:rPr>
      <w:rFonts w:ascii="Times New Roman" w:hAnsi="Times New Roman"/>
      <w:u w:val="single"/>
    </w:rPr>
  </w:style>
  <w:style w:type="paragraph" w:styleId="Titre7">
    <w:name w:val="heading 7"/>
    <w:basedOn w:val="Normal"/>
    <w:next w:val="Retraitnormal"/>
    <w:qFormat/>
    <w:pPr>
      <w:ind w:left="708"/>
      <w:outlineLvl w:val="6"/>
    </w:pPr>
    <w:rPr>
      <w:rFonts w:ascii="Times New Roman" w:hAnsi="Times New Roman"/>
      <w:i/>
    </w:rPr>
  </w:style>
  <w:style w:type="paragraph" w:styleId="Titre8">
    <w:name w:val="heading 8"/>
    <w:basedOn w:val="Normal"/>
    <w:next w:val="Retraitnormal"/>
    <w:qFormat/>
    <w:pPr>
      <w:ind w:left="708"/>
      <w:outlineLvl w:val="7"/>
    </w:pPr>
    <w:rPr>
      <w:rFonts w:ascii="Times New Roman" w:hAnsi="Times New Roman"/>
      <w:i/>
    </w:rPr>
  </w:style>
  <w:style w:type="paragraph" w:styleId="Titre9">
    <w:name w:val="heading 9"/>
    <w:basedOn w:val="Normal"/>
    <w:next w:val="Retraitnormal"/>
    <w:qFormat/>
    <w:pPr>
      <w:ind w:left="708"/>
      <w:outlineLvl w:val="8"/>
    </w:pPr>
    <w:rPr>
      <w:rFonts w:ascii="Times New Roman" w:hAnsi="Times New Roman"/>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TM1">
    <w:name w:val="toc 1"/>
    <w:basedOn w:val="Normal"/>
    <w:semiHidden/>
    <w:pPr>
      <w:spacing w:before="120" w:after="120"/>
      <w:jc w:val="left"/>
    </w:pPr>
    <w:rPr>
      <w:rFonts w:ascii="Times New Roman" w:hAnsi="Times New Roman"/>
      <w:b/>
      <w:caps/>
    </w:rPr>
  </w:style>
  <w:style w:type="paragraph" w:styleId="TM2">
    <w:name w:val="toc 2"/>
    <w:basedOn w:val="Normal"/>
    <w:next w:val="Normal"/>
    <w:autoRedefine/>
    <w:semiHidden/>
    <w:pPr>
      <w:ind w:left="200"/>
      <w:jc w:val="left"/>
    </w:pPr>
    <w:rPr>
      <w:rFonts w:ascii="Times New Roman" w:hAnsi="Times New Roman"/>
      <w:smallCaps/>
    </w:rPr>
  </w:style>
  <w:style w:type="paragraph" w:styleId="TM3">
    <w:name w:val="toc 3"/>
    <w:basedOn w:val="Normal"/>
    <w:next w:val="Normal"/>
    <w:autoRedefine/>
    <w:semiHidden/>
    <w:pPr>
      <w:ind w:left="400"/>
      <w:jc w:val="left"/>
    </w:pPr>
    <w:rPr>
      <w:rFonts w:ascii="Times New Roman" w:hAnsi="Times New Roman"/>
      <w:i/>
    </w:rPr>
  </w:style>
  <w:style w:type="paragraph" w:customStyle="1" w:styleId="StyleT1">
    <w:name w:val="StyleT1"/>
    <w:basedOn w:val="Titre1"/>
    <w:next w:val="Normal"/>
    <w:pPr>
      <w:numPr>
        <w:numId w:val="3"/>
      </w:numPr>
    </w:pPr>
  </w:style>
  <w:style w:type="paragraph" w:customStyle="1" w:styleId="StyleAnnexe">
    <w:name w:val="StyleAnnexe"/>
    <w:basedOn w:val="Titre1"/>
    <w:next w:val="Normal"/>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StyleAnnex">
    <w:name w:val="StyleAnnex"/>
    <w:basedOn w:val="Titre1"/>
    <w:next w:val="Normal"/>
    <w:pPr>
      <w:numPr>
        <w:numId w:val="5"/>
      </w:numPr>
      <w:tabs>
        <w:tab w:val="left" w:pos="284"/>
      </w:tabs>
      <w:spacing w:before="120"/>
    </w:pPr>
    <w:rPr>
      <w:rFonts w:cs="Arial"/>
      <w:caps/>
      <w:lang w:val="en-US"/>
    </w:rPr>
  </w:style>
  <w:style w:type="paragraph" w:styleId="Textebrut">
    <w:name w:val="Plain Text"/>
    <w:basedOn w:val="Normal"/>
    <w:pPr>
      <w:jc w:val="left"/>
    </w:pPr>
    <w:rPr>
      <w:rFonts w:ascii="Courier New" w:hAnsi="Courier New" w:cs="Courier New"/>
      <w:color w:val="auto"/>
    </w:rPr>
  </w:style>
  <w:style w:type="paragraph" w:styleId="Corpsdetexte">
    <w:name w:val="Body Text"/>
    <w:basedOn w:val="Normal"/>
    <w:link w:val="CorpsdetexteCar"/>
    <w:rsid w:val="00641EF2"/>
    <w:pPr>
      <w:widowControl w:val="0"/>
      <w:tabs>
        <w:tab w:val="left" w:pos="6237"/>
      </w:tabs>
    </w:pPr>
    <w:rPr>
      <w:rFonts w:ascii="Times New Roman" w:hAnsi="Times New Roman"/>
      <w:color w:val="auto"/>
      <w:sz w:val="24"/>
    </w:rPr>
  </w:style>
  <w:style w:type="paragraph" w:styleId="Retraitcorpsdetexte">
    <w:name w:val="Body Text Indent"/>
    <w:basedOn w:val="Normal"/>
    <w:rsid w:val="0049388A"/>
    <w:pPr>
      <w:spacing w:after="120"/>
      <w:ind w:left="283"/>
    </w:pPr>
  </w:style>
  <w:style w:type="paragraph" w:customStyle="1" w:styleId="Corpsdetexte21">
    <w:name w:val="Corps de texte 21"/>
    <w:basedOn w:val="Normal"/>
    <w:rsid w:val="0049388A"/>
    <w:pPr>
      <w:widowControl w:val="0"/>
      <w:jc w:val="left"/>
    </w:pPr>
    <w:rPr>
      <w:rFonts w:ascii="Times New Roman" w:hAnsi="Times New Roman"/>
      <w:color w:val="auto"/>
      <w:sz w:val="24"/>
    </w:rPr>
  </w:style>
  <w:style w:type="paragraph" w:customStyle="1" w:styleId="Retraitcorpsdetexte21">
    <w:name w:val="Retrait corps de texte 21"/>
    <w:basedOn w:val="Normal"/>
    <w:rsid w:val="0049388A"/>
    <w:pPr>
      <w:widowControl w:val="0"/>
      <w:ind w:left="284" w:hanging="284"/>
      <w:jc w:val="left"/>
    </w:pPr>
    <w:rPr>
      <w:rFonts w:ascii="Times New Roman" w:hAnsi="Times New Roman"/>
      <w:color w:val="auto"/>
      <w:sz w:val="24"/>
    </w:rPr>
  </w:style>
  <w:style w:type="paragraph" w:customStyle="1" w:styleId="Corpsdetexte31">
    <w:name w:val="Corps de texte 31"/>
    <w:basedOn w:val="Normal"/>
    <w:rsid w:val="005C539B"/>
    <w:pPr>
      <w:widowControl w:val="0"/>
    </w:pPr>
    <w:rPr>
      <w:rFonts w:ascii="Times New Roman" w:hAnsi="Times New Roman"/>
      <w:b/>
      <w:color w:val="auto"/>
      <w:sz w:val="24"/>
    </w:rPr>
  </w:style>
  <w:style w:type="paragraph" w:styleId="Textedebulles">
    <w:name w:val="Balloon Text"/>
    <w:basedOn w:val="Normal"/>
    <w:semiHidden/>
    <w:rsid w:val="00533BD4"/>
    <w:rPr>
      <w:rFonts w:ascii="Tahoma" w:hAnsi="Tahoma" w:cs="Tahoma"/>
      <w:sz w:val="16"/>
      <w:szCs w:val="16"/>
    </w:rPr>
  </w:style>
  <w:style w:type="paragraph" w:customStyle="1" w:styleId="ScalpNavalnormal">
    <w:name w:val="Scalp Naval normal"/>
    <w:basedOn w:val="Normal"/>
    <w:link w:val="ScalpNavalnormalCar"/>
    <w:rsid w:val="00763772"/>
    <w:pPr>
      <w:ind w:left="709"/>
    </w:pPr>
  </w:style>
  <w:style w:type="character" w:customStyle="1" w:styleId="ScalpNavalnormalCar">
    <w:name w:val="Scalp Naval normal Car"/>
    <w:link w:val="ScalpNavalnormal"/>
    <w:rsid w:val="00763772"/>
    <w:rPr>
      <w:rFonts w:ascii="Arial" w:hAnsi="Arial"/>
      <w:color w:val="000000"/>
      <w:lang w:val="fr-FR" w:eastAsia="fr-FR" w:bidi="ar-SA"/>
    </w:rPr>
  </w:style>
  <w:style w:type="character" w:styleId="Marquedecommentaire">
    <w:name w:val="annotation reference"/>
    <w:uiPriority w:val="99"/>
    <w:rsid w:val="006528E7"/>
    <w:rPr>
      <w:sz w:val="16"/>
      <w:szCs w:val="16"/>
    </w:rPr>
  </w:style>
  <w:style w:type="paragraph" w:styleId="Commentaire">
    <w:name w:val="annotation text"/>
    <w:basedOn w:val="Normal"/>
    <w:link w:val="CommentaireCar"/>
    <w:uiPriority w:val="99"/>
    <w:rsid w:val="006528E7"/>
  </w:style>
  <w:style w:type="character" w:customStyle="1" w:styleId="CommentaireCar">
    <w:name w:val="Commentaire Car"/>
    <w:link w:val="Commentaire"/>
    <w:uiPriority w:val="99"/>
    <w:rsid w:val="006528E7"/>
    <w:rPr>
      <w:rFonts w:ascii="Arial" w:hAnsi="Arial"/>
      <w:color w:val="000000"/>
      <w:lang w:eastAsia="fr-FR"/>
    </w:rPr>
  </w:style>
  <w:style w:type="paragraph" w:styleId="Objetducommentaire">
    <w:name w:val="annotation subject"/>
    <w:basedOn w:val="Commentaire"/>
    <w:next w:val="Commentaire"/>
    <w:link w:val="ObjetducommentaireCar"/>
    <w:rsid w:val="006528E7"/>
    <w:rPr>
      <w:b/>
      <w:bCs/>
    </w:rPr>
  </w:style>
  <w:style w:type="character" w:customStyle="1" w:styleId="ObjetducommentaireCar">
    <w:name w:val="Objet du commentaire Car"/>
    <w:link w:val="Objetducommentaire"/>
    <w:rsid w:val="006528E7"/>
    <w:rPr>
      <w:rFonts w:ascii="Arial" w:hAnsi="Arial"/>
      <w:b/>
      <w:bCs/>
      <w:color w:val="000000"/>
      <w:lang w:eastAsia="fr-FR"/>
    </w:rPr>
  </w:style>
  <w:style w:type="character" w:customStyle="1" w:styleId="CorpsdetexteCar">
    <w:name w:val="Corps de texte Car"/>
    <w:basedOn w:val="Policepardfaut"/>
    <w:link w:val="Corpsdetexte"/>
    <w:rsid w:val="00B9596C"/>
    <w:rPr>
      <w:sz w:val="24"/>
      <w:lang w:eastAsia="fr-FR"/>
    </w:rPr>
  </w:style>
  <w:style w:type="paragraph" w:styleId="Paragraphedeliste">
    <w:name w:val="List Paragraph"/>
    <w:basedOn w:val="Normal"/>
    <w:uiPriority w:val="34"/>
    <w:qFormat/>
    <w:rsid w:val="00975377"/>
    <w:pPr>
      <w:ind w:left="720"/>
      <w:contextualSpacing/>
    </w:pPr>
  </w:style>
  <w:style w:type="paragraph" w:customStyle="1" w:styleId="BulletText">
    <w:name w:val="Bullet Text"/>
    <w:basedOn w:val="Paragraphedeliste"/>
    <w:link w:val="BulletTextChar"/>
    <w:qFormat/>
    <w:rsid w:val="00BE7B51"/>
    <w:pPr>
      <w:numPr>
        <w:numId w:val="44"/>
      </w:numPr>
      <w:tabs>
        <w:tab w:val="left" w:pos="851"/>
      </w:tabs>
      <w:spacing w:after="120"/>
    </w:pPr>
    <w:rPr>
      <w:color w:val="auto"/>
      <w:lang w:val="en-GB" w:eastAsia="en-US"/>
    </w:rPr>
  </w:style>
  <w:style w:type="character" w:customStyle="1" w:styleId="BulletTextChar">
    <w:name w:val="Bullet Text Char"/>
    <w:basedOn w:val="Policepardfaut"/>
    <w:link w:val="BulletText"/>
    <w:rsid w:val="00BE7B51"/>
    <w:rPr>
      <w:rFonts w:ascii="Arial" w:hAnsi="Arial"/>
      <w:lang w:val="en-GB" w:eastAsia="en-US"/>
    </w:rPr>
  </w:style>
  <w:style w:type="paragraph" w:styleId="PrformatHTML">
    <w:name w:val="HTML Preformatted"/>
    <w:basedOn w:val="Normal"/>
    <w:link w:val="PrformatHTMLCar"/>
    <w:uiPriority w:val="99"/>
    <w:unhideWhenUsed/>
    <w:rsid w:val="00DA0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rPr>
  </w:style>
  <w:style w:type="character" w:customStyle="1" w:styleId="PrformatHTMLCar">
    <w:name w:val="Préformaté HTML Car"/>
    <w:basedOn w:val="Policepardfaut"/>
    <w:link w:val="PrformatHTML"/>
    <w:uiPriority w:val="99"/>
    <w:rsid w:val="00DA0634"/>
    <w:rPr>
      <w:rFonts w:ascii="Courier New" w:hAnsi="Courier New" w:cs="Courier New"/>
      <w:lang w:eastAsia="fr-FR"/>
    </w:rPr>
  </w:style>
  <w:style w:type="paragraph" w:customStyle="1" w:styleId="Signatories">
    <w:name w:val="Signatories"/>
    <w:basedOn w:val="Normal"/>
    <w:rsid w:val="000B2158"/>
    <w:pPr>
      <w:keepNext/>
      <w:keepLines/>
      <w:numPr>
        <w:numId w:val="45"/>
      </w:numPr>
      <w:suppressAutoHyphens/>
    </w:pPr>
    <w:rPr>
      <w:color w:val="auto"/>
      <w:sz w:val="24"/>
      <w:lang w:val="en-GB" w:eastAsia="en-US"/>
    </w:rPr>
  </w:style>
  <w:style w:type="paragraph" w:customStyle="1" w:styleId="Default">
    <w:name w:val="Default"/>
    <w:rsid w:val="000B2158"/>
    <w:pPr>
      <w:autoSpaceDE w:val="0"/>
      <w:autoSpaceDN w:val="0"/>
      <w:adjustRightInd w:val="0"/>
    </w:pPr>
    <w:rPr>
      <w:rFonts w:ascii="Arial"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87904">
      <w:bodyDiv w:val="1"/>
      <w:marLeft w:val="0"/>
      <w:marRight w:val="0"/>
      <w:marTop w:val="0"/>
      <w:marBottom w:val="0"/>
      <w:divBdr>
        <w:top w:val="none" w:sz="0" w:space="0" w:color="auto"/>
        <w:left w:val="none" w:sz="0" w:space="0" w:color="auto"/>
        <w:bottom w:val="none" w:sz="0" w:space="0" w:color="auto"/>
        <w:right w:val="none" w:sz="0" w:space="0" w:color="auto"/>
      </w:divBdr>
    </w:div>
    <w:div w:id="2050034618">
      <w:bodyDiv w:val="1"/>
      <w:marLeft w:val="0"/>
      <w:marRight w:val="0"/>
      <w:marTop w:val="0"/>
      <w:marBottom w:val="0"/>
      <w:divBdr>
        <w:top w:val="none" w:sz="0" w:space="0" w:color="auto"/>
        <w:left w:val="none" w:sz="0" w:space="0" w:color="auto"/>
        <w:bottom w:val="none" w:sz="0" w:space="0" w:color="auto"/>
        <w:right w:val="none" w:sz="0" w:space="0" w:color="auto"/>
      </w:divBdr>
    </w:div>
    <w:div w:id="2056461480">
      <w:bodyDiv w:val="1"/>
      <w:marLeft w:val="0"/>
      <w:marRight w:val="0"/>
      <w:marTop w:val="0"/>
      <w:marBottom w:val="0"/>
      <w:divBdr>
        <w:top w:val="none" w:sz="0" w:space="0" w:color="auto"/>
        <w:left w:val="none" w:sz="0" w:space="0" w:color="auto"/>
        <w:bottom w:val="none" w:sz="0" w:space="0" w:color="auto"/>
        <w:right w:val="none" w:sz="0" w:space="0" w:color="auto"/>
      </w:divBdr>
    </w:div>
    <w:div w:id="212371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6D409-9E7B-4C42-8AC6-E5581B15C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2600</Words>
  <Characters>14304</Characters>
  <Application>Microsoft Office Word</Application>
  <DocSecurity>8</DocSecurity>
  <Lines>119</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Contrat MATRA</vt:lpstr>
      <vt:lpstr>Contrat MATRA</vt:lpstr>
    </vt:vector>
  </TitlesOfParts>
  <Company>MBDF</Company>
  <LinksUpToDate>false</LinksUpToDate>
  <CharactersWithSpaces>16871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MATRA</dc:title>
  <dc:creator>Serge de Wazières</dc:creator>
  <cp:lastModifiedBy>HEBERT.Regine</cp:lastModifiedBy>
  <cp:revision>14</cp:revision>
  <cp:lastPrinted>2018-10-08T09:37:00Z</cp:lastPrinted>
  <dcterms:created xsi:type="dcterms:W3CDTF">2021-04-23T14:29:00Z</dcterms:created>
  <dcterms:modified xsi:type="dcterms:W3CDTF">2021-06-29T15:36:00Z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-838914575</vt:i4>
  </property>
  <property fmtid="{D5CDD505-2E9C-101B-9397-08002B2CF9AE}" pid="4" name="_EmailSubject">
    <vt:lpwstr>NDA B for FR project lead</vt:lpwstr>
  </property>
  <property fmtid="{D5CDD505-2E9C-101B-9397-08002B2CF9AE}" pid="5" name="_AuthorEmail">
    <vt:lpwstr>julien.fort@mbda-systems.com</vt:lpwstr>
  </property>
  <property fmtid="{D5CDD505-2E9C-101B-9397-08002B2CF9AE}" pid="6" name="_AuthorEmailDisplayName">
    <vt:lpwstr>FORT.Julien</vt:lpwstr>
  </property>
</Properties>
</file>